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89B466" w14:textId="64486A16" w:rsidR="003D222C" w:rsidRPr="007D14AC" w:rsidRDefault="003D222C">
      <w:pPr>
        <w:rPr>
          <w:lang w:val="en-US"/>
        </w:rPr>
      </w:pPr>
    </w:p>
    <w:tbl>
      <w:tblPr>
        <w:tblW w:w="9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28"/>
        <w:gridCol w:w="4860"/>
      </w:tblGrid>
      <w:tr w:rsidR="003D222C" w:rsidRPr="007D14AC" w14:paraId="197CA602" w14:textId="77777777" w:rsidTr="004042F2">
        <w:tc>
          <w:tcPr>
            <w:tcW w:w="9288" w:type="dxa"/>
            <w:gridSpan w:val="2"/>
            <w:tcBorders>
              <w:top w:val="single" w:sz="12" w:space="0" w:color="auto"/>
              <w:left w:val="double" w:sz="6" w:space="0" w:color="auto"/>
              <w:right w:val="double" w:sz="6" w:space="0" w:color="auto"/>
            </w:tcBorders>
            <w:shd w:val="clear" w:color="auto" w:fill="C0C0C0"/>
          </w:tcPr>
          <w:p w14:paraId="2FDA6F5E" w14:textId="77777777" w:rsidR="003D222C" w:rsidRPr="007D14AC" w:rsidRDefault="003D222C" w:rsidP="004042F2">
            <w:pPr>
              <w:pStyle w:val="TabletitleBR"/>
              <w:keepNext w:val="0"/>
              <w:keepLines w:val="0"/>
              <w:tabs>
                <w:tab w:val="center" w:pos="4680"/>
              </w:tabs>
              <w:suppressAutoHyphens/>
              <w:spacing w:after="0"/>
              <w:rPr>
                <w:spacing w:val="-3"/>
                <w:szCs w:val="24"/>
                <w:lang w:val="en-US"/>
              </w:rPr>
            </w:pPr>
            <w:r w:rsidRPr="007D14AC">
              <w:rPr>
                <w:szCs w:val="24"/>
                <w:lang w:val="en-US"/>
              </w:rPr>
              <w:br w:type="page"/>
            </w:r>
            <w:r w:rsidRPr="007D14AC">
              <w:rPr>
                <w:spacing w:val="-3"/>
                <w:szCs w:val="24"/>
                <w:lang w:val="en-US"/>
              </w:rPr>
              <w:t>U.S. Radiocommunication Sector</w:t>
            </w:r>
          </w:p>
          <w:p w14:paraId="69EF3978" w14:textId="77777777" w:rsidR="003D222C" w:rsidRPr="007D14AC" w:rsidRDefault="003D222C" w:rsidP="004042F2">
            <w:pPr>
              <w:pStyle w:val="TabletitleBR"/>
              <w:spacing w:after="0"/>
              <w:rPr>
                <w:spacing w:val="-3"/>
                <w:szCs w:val="24"/>
                <w:lang w:val="en-US"/>
              </w:rPr>
            </w:pPr>
            <w:r w:rsidRPr="007D14AC">
              <w:rPr>
                <w:spacing w:val="-3"/>
                <w:szCs w:val="24"/>
                <w:lang w:val="en-US"/>
              </w:rPr>
              <w:t>Fact Sheet</w:t>
            </w:r>
          </w:p>
        </w:tc>
      </w:tr>
      <w:tr w:rsidR="003D222C" w:rsidRPr="007D14AC" w14:paraId="2CF2F263" w14:textId="77777777" w:rsidTr="004042F2">
        <w:tc>
          <w:tcPr>
            <w:tcW w:w="4428" w:type="dxa"/>
            <w:tcBorders>
              <w:left w:val="double" w:sz="6" w:space="0" w:color="auto"/>
            </w:tcBorders>
          </w:tcPr>
          <w:p w14:paraId="5DF96667" w14:textId="10292240" w:rsidR="003D222C" w:rsidRPr="007D14AC" w:rsidRDefault="003D222C" w:rsidP="004042F2">
            <w:pPr>
              <w:rPr>
                <w:szCs w:val="24"/>
                <w:lang w:val="en-US"/>
              </w:rPr>
            </w:pPr>
            <w:r w:rsidRPr="007D14AC">
              <w:rPr>
                <w:b/>
                <w:szCs w:val="24"/>
                <w:lang w:val="en-US"/>
              </w:rPr>
              <w:t>Working Party:</w:t>
            </w:r>
            <w:r w:rsidRPr="007D14AC">
              <w:rPr>
                <w:szCs w:val="24"/>
                <w:lang w:val="en-US"/>
              </w:rPr>
              <w:t xml:space="preserve"> </w:t>
            </w:r>
            <w:r w:rsidR="00863D4F">
              <w:rPr>
                <w:szCs w:val="24"/>
              </w:rPr>
              <w:t>ITU-R WP-5B</w:t>
            </w:r>
          </w:p>
        </w:tc>
        <w:tc>
          <w:tcPr>
            <w:tcW w:w="4860" w:type="dxa"/>
            <w:tcBorders>
              <w:right w:val="double" w:sz="6" w:space="0" w:color="auto"/>
            </w:tcBorders>
          </w:tcPr>
          <w:p w14:paraId="43DA68CA" w14:textId="333D1CB8" w:rsidR="003D222C" w:rsidRPr="007D14AC" w:rsidRDefault="003D222C" w:rsidP="004042F2">
            <w:pPr>
              <w:rPr>
                <w:szCs w:val="24"/>
                <w:lang w:val="en-US"/>
              </w:rPr>
            </w:pPr>
            <w:r w:rsidRPr="007D14AC">
              <w:rPr>
                <w:b/>
                <w:szCs w:val="24"/>
                <w:lang w:val="en-US"/>
              </w:rPr>
              <w:t>Document No:</w:t>
            </w:r>
            <w:r w:rsidRPr="007D14AC">
              <w:rPr>
                <w:szCs w:val="24"/>
                <w:lang w:val="en-US"/>
              </w:rPr>
              <w:t xml:space="preserve">  </w:t>
            </w:r>
            <w:r w:rsidR="000E3E75" w:rsidRPr="009A7B1A">
              <w:rPr>
                <w:szCs w:val="24"/>
                <w:lang w:val="es-ES"/>
              </w:rPr>
              <w:t>USWP5B-</w:t>
            </w:r>
            <w:del w:id="0" w:author="Ryan McDonough" w:date="2024-09-10T11:56:00Z">
              <w:r w:rsidR="000E3E75" w:rsidRPr="009A7B1A" w:rsidDel="00C927DE">
                <w:rPr>
                  <w:szCs w:val="24"/>
                  <w:lang w:val="es-ES"/>
                </w:rPr>
                <w:delText>XXXX</w:delText>
              </w:r>
            </w:del>
            <w:ins w:id="1" w:author="Ryan McDonough" w:date="2024-09-10T11:56:00Z">
              <w:r w:rsidR="00C927DE">
                <w:rPr>
                  <w:szCs w:val="24"/>
                  <w:lang w:val="es-ES"/>
                </w:rPr>
                <w:t>33-12</w:t>
              </w:r>
            </w:ins>
          </w:p>
        </w:tc>
      </w:tr>
      <w:tr w:rsidR="003D222C" w:rsidRPr="007D14AC" w14:paraId="44EE1CF4" w14:textId="77777777" w:rsidTr="004042F2">
        <w:tc>
          <w:tcPr>
            <w:tcW w:w="4428" w:type="dxa"/>
            <w:tcBorders>
              <w:left w:val="double" w:sz="6" w:space="0" w:color="auto"/>
            </w:tcBorders>
          </w:tcPr>
          <w:p w14:paraId="7F49941B" w14:textId="4D55F2A0" w:rsidR="003D222C" w:rsidRPr="007D14AC" w:rsidRDefault="003D222C" w:rsidP="004042F2">
            <w:pPr>
              <w:tabs>
                <w:tab w:val="center" w:pos="4680"/>
                <w:tab w:val="right" w:pos="9360"/>
              </w:tabs>
              <w:rPr>
                <w:bCs/>
                <w:szCs w:val="24"/>
                <w:lang w:val="en-US"/>
              </w:rPr>
            </w:pPr>
            <w:r w:rsidRPr="007D14AC">
              <w:rPr>
                <w:b/>
                <w:szCs w:val="24"/>
                <w:lang w:val="en-US"/>
              </w:rPr>
              <w:t>Ref</w:t>
            </w:r>
            <w:r w:rsidR="00752127" w:rsidRPr="007D14AC">
              <w:rPr>
                <w:b/>
                <w:szCs w:val="24"/>
                <w:lang w:val="en-US"/>
              </w:rPr>
              <w:t>:</w:t>
            </w:r>
            <w:r w:rsidRPr="007D14AC">
              <w:rPr>
                <w:b/>
                <w:szCs w:val="24"/>
                <w:lang w:val="en-US"/>
              </w:rPr>
              <w:t xml:space="preserve"> </w:t>
            </w:r>
            <w:r w:rsidR="005E78DF">
              <w:rPr>
                <w:szCs w:val="24"/>
                <w:lang w:val="pt-BR"/>
              </w:rPr>
              <w:t>WRC-27 Agenda Item 1.8</w:t>
            </w:r>
            <w:r w:rsidR="00C66E30" w:rsidRPr="007D14AC">
              <w:rPr>
                <w:bCs/>
                <w:szCs w:val="24"/>
                <w:lang w:val="en-US"/>
              </w:rPr>
              <w:t>/</w:t>
            </w:r>
            <w:r w:rsidR="00DC40F5" w:rsidRPr="007D14AC">
              <w:rPr>
                <w:bCs/>
                <w:szCs w:val="24"/>
                <w:lang w:val="en-US"/>
              </w:rPr>
              <w:t xml:space="preserve">Res. </w:t>
            </w:r>
            <w:r w:rsidR="005E78DF">
              <w:rPr>
                <w:bCs/>
                <w:szCs w:val="24"/>
                <w:lang w:val="en-US"/>
              </w:rPr>
              <w:t>663</w:t>
            </w:r>
            <w:r w:rsidR="00DC40F5" w:rsidRPr="007D14AC">
              <w:rPr>
                <w:bCs/>
                <w:szCs w:val="24"/>
                <w:lang w:val="en-US"/>
              </w:rPr>
              <w:t xml:space="preserve"> (WRC-23)</w:t>
            </w:r>
          </w:p>
          <w:p w14:paraId="44C3CF56" w14:textId="77777777" w:rsidR="003D222C" w:rsidRPr="007D14AC" w:rsidRDefault="003D222C" w:rsidP="004042F2">
            <w:pPr>
              <w:tabs>
                <w:tab w:val="center" w:pos="4680"/>
                <w:tab w:val="right" w:pos="9360"/>
              </w:tabs>
              <w:rPr>
                <w:szCs w:val="24"/>
                <w:lang w:val="en-US"/>
              </w:rPr>
            </w:pPr>
          </w:p>
        </w:tc>
        <w:tc>
          <w:tcPr>
            <w:tcW w:w="4860" w:type="dxa"/>
            <w:tcBorders>
              <w:right w:val="double" w:sz="6" w:space="0" w:color="auto"/>
            </w:tcBorders>
          </w:tcPr>
          <w:p w14:paraId="26F5F614" w14:textId="3A6804B2" w:rsidR="003D222C" w:rsidRPr="007D14AC" w:rsidRDefault="003D222C" w:rsidP="004042F2">
            <w:pPr>
              <w:tabs>
                <w:tab w:val="left" w:pos="162"/>
              </w:tabs>
              <w:rPr>
                <w:szCs w:val="24"/>
                <w:lang w:val="en-US"/>
              </w:rPr>
            </w:pPr>
            <w:r w:rsidRPr="007D14AC">
              <w:rPr>
                <w:b/>
                <w:szCs w:val="24"/>
                <w:lang w:val="en-US"/>
              </w:rPr>
              <w:t xml:space="preserve">Date: </w:t>
            </w:r>
            <w:r w:rsidR="00502285">
              <w:rPr>
                <w:bCs/>
                <w:szCs w:val="24"/>
                <w:lang w:val="en-US"/>
              </w:rPr>
              <w:t>1</w:t>
            </w:r>
            <w:ins w:id="2" w:author="Ryan McDonough" w:date="2024-09-10T11:57:00Z">
              <w:r w:rsidR="00C927DE">
                <w:rPr>
                  <w:bCs/>
                  <w:szCs w:val="24"/>
                  <w:lang w:val="en-US"/>
                </w:rPr>
                <w:t>2</w:t>
              </w:r>
            </w:ins>
            <w:del w:id="3" w:author="Ryan McDonough" w:date="2024-09-10T11:57:00Z">
              <w:r w:rsidR="00502285" w:rsidDel="00C927DE">
                <w:rPr>
                  <w:bCs/>
                  <w:szCs w:val="24"/>
                  <w:lang w:val="en-US"/>
                </w:rPr>
                <w:delText>7</w:delText>
              </w:r>
            </w:del>
            <w:r w:rsidR="00502285">
              <w:rPr>
                <w:bCs/>
                <w:szCs w:val="24"/>
                <w:lang w:val="en-US"/>
              </w:rPr>
              <w:t xml:space="preserve"> </w:t>
            </w:r>
            <w:del w:id="4" w:author="Ryan McDonough" w:date="2024-09-10T11:57:00Z">
              <w:r w:rsidR="005E78DF" w:rsidDel="00C927DE">
                <w:rPr>
                  <w:bCs/>
                  <w:szCs w:val="24"/>
                  <w:lang w:val="en-US"/>
                </w:rPr>
                <w:delText>July</w:delText>
              </w:r>
              <w:r w:rsidRPr="007D14AC" w:rsidDel="00C927DE">
                <w:rPr>
                  <w:bCs/>
                  <w:szCs w:val="24"/>
                  <w:lang w:val="en-US"/>
                </w:rPr>
                <w:delText xml:space="preserve"> </w:delText>
              </w:r>
            </w:del>
            <w:ins w:id="5" w:author="Ryan McDonough" w:date="2024-09-10T11:57:00Z">
              <w:r w:rsidR="00C927DE">
                <w:rPr>
                  <w:bCs/>
                  <w:szCs w:val="24"/>
                  <w:lang w:val="en-US"/>
                </w:rPr>
                <w:t>Sept</w:t>
              </w:r>
              <w:r w:rsidR="00C927DE" w:rsidRPr="007D14AC">
                <w:rPr>
                  <w:bCs/>
                  <w:szCs w:val="24"/>
                  <w:lang w:val="en-US"/>
                </w:rPr>
                <w:t xml:space="preserve"> </w:t>
              </w:r>
            </w:ins>
            <w:r w:rsidRPr="007D14AC">
              <w:rPr>
                <w:bCs/>
                <w:szCs w:val="24"/>
                <w:lang w:val="en-US"/>
              </w:rPr>
              <w:t>2024</w:t>
            </w:r>
          </w:p>
        </w:tc>
      </w:tr>
      <w:tr w:rsidR="003D222C" w:rsidRPr="007D14AC" w14:paraId="21B3643C" w14:textId="77777777" w:rsidTr="00CD4944">
        <w:tc>
          <w:tcPr>
            <w:tcW w:w="9288" w:type="dxa"/>
            <w:gridSpan w:val="2"/>
            <w:tcBorders>
              <w:left w:val="double" w:sz="6" w:space="0" w:color="auto"/>
              <w:bottom w:val="single" w:sz="6" w:space="0" w:color="auto"/>
              <w:right w:val="double" w:sz="6" w:space="0" w:color="auto"/>
            </w:tcBorders>
          </w:tcPr>
          <w:p w14:paraId="7DD9A59D" w14:textId="6E6E159C" w:rsidR="003D222C" w:rsidRPr="007D14AC" w:rsidRDefault="003D222C" w:rsidP="00752127">
            <w:pPr>
              <w:pStyle w:val="BodyTextIndent"/>
              <w:ind w:left="0"/>
              <w:rPr>
                <w:bCs/>
                <w:szCs w:val="24"/>
                <w:lang w:val="en-US"/>
              </w:rPr>
            </w:pPr>
            <w:r w:rsidRPr="007D14AC">
              <w:rPr>
                <w:b/>
                <w:bCs/>
                <w:szCs w:val="24"/>
                <w:lang w:val="en-US"/>
              </w:rPr>
              <w:t>Document Title:</w:t>
            </w:r>
            <w:r w:rsidRPr="007D14AC">
              <w:rPr>
                <w:bCs/>
                <w:szCs w:val="24"/>
                <w:lang w:val="en-US"/>
              </w:rPr>
              <w:t xml:space="preserve"> </w:t>
            </w:r>
            <w:bookmarkStart w:id="6" w:name="_Hlk174189976"/>
            <w:r w:rsidRPr="007D14AC">
              <w:rPr>
                <w:bCs/>
                <w:szCs w:val="24"/>
                <w:lang w:val="en-US"/>
              </w:rPr>
              <w:t xml:space="preserve">Draft framework of working document </w:t>
            </w:r>
            <w:del w:id="7" w:author="Ryan McDonough" w:date="2024-09-12T14:23:00Z">
              <w:r w:rsidRPr="007D14AC" w:rsidDel="00F07DEF">
                <w:rPr>
                  <w:bCs/>
                  <w:szCs w:val="24"/>
                  <w:lang w:val="en-US"/>
                </w:rPr>
                <w:delText xml:space="preserve">for sharing studies </w:delText>
              </w:r>
              <w:r w:rsidR="00C93F3F" w:rsidRPr="000D3E08" w:rsidDel="00F07DEF">
                <w:rPr>
                  <w:bCs/>
                  <w:szCs w:val="24"/>
                </w:rPr>
                <w:delText>under</w:delText>
              </w:r>
            </w:del>
            <w:ins w:id="8" w:author="Ryan McDonough" w:date="2024-09-12T14:23:00Z">
              <w:r w:rsidR="00F07DEF">
                <w:rPr>
                  <w:bCs/>
                  <w:szCs w:val="24"/>
                  <w:lang w:val="en-US"/>
                </w:rPr>
                <w:t>for</w:t>
              </w:r>
            </w:ins>
            <w:r w:rsidR="00C93F3F" w:rsidRPr="000D3E08">
              <w:rPr>
                <w:bCs/>
                <w:szCs w:val="24"/>
              </w:rPr>
              <w:t xml:space="preserve"> WRC-27 Agenda Item 1.8</w:t>
            </w:r>
            <w:r w:rsidRPr="007D14AC">
              <w:rPr>
                <w:bCs/>
                <w:szCs w:val="24"/>
                <w:lang w:val="en-US"/>
              </w:rPr>
              <w:t>.</w:t>
            </w:r>
            <w:bookmarkEnd w:id="6"/>
          </w:p>
        </w:tc>
      </w:tr>
      <w:tr w:rsidR="000A2164" w:rsidRPr="007D14AC" w14:paraId="6D49E542" w14:textId="77777777" w:rsidTr="00CD4944">
        <w:trPr>
          <w:trHeight w:val="396"/>
        </w:trPr>
        <w:tc>
          <w:tcPr>
            <w:tcW w:w="4428" w:type="dxa"/>
            <w:tcBorders>
              <w:top w:val="single" w:sz="6" w:space="0" w:color="auto"/>
              <w:left w:val="double" w:sz="6" w:space="0" w:color="auto"/>
              <w:bottom w:val="nil"/>
              <w:right w:val="single" w:sz="4" w:space="0" w:color="auto"/>
            </w:tcBorders>
          </w:tcPr>
          <w:p w14:paraId="76A4045F" w14:textId="63B72232" w:rsidR="000A2164" w:rsidRPr="001D4E5C" w:rsidRDefault="000A2164" w:rsidP="000A2164">
            <w:pPr>
              <w:tabs>
                <w:tab w:val="clear" w:pos="1134"/>
                <w:tab w:val="clear" w:pos="1871"/>
                <w:tab w:val="clear" w:pos="2268"/>
                <w:tab w:val="left" w:pos="794"/>
                <w:tab w:val="left" w:pos="1191"/>
                <w:tab w:val="left" w:pos="1588"/>
                <w:tab w:val="left" w:pos="1985"/>
              </w:tabs>
              <w:ind w:left="144" w:right="144"/>
              <w:rPr>
                <w:b/>
                <w:szCs w:val="24"/>
                <w:lang w:val="en-US"/>
              </w:rPr>
            </w:pPr>
            <w:r w:rsidRPr="007D14AC">
              <w:rPr>
                <w:b/>
                <w:szCs w:val="24"/>
                <w:lang w:val="en-US"/>
              </w:rPr>
              <w:t>Author(s)/Contributors(s):</w:t>
            </w:r>
          </w:p>
        </w:tc>
        <w:tc>
          <w:tcPr>
            <w:tcW w:w="4860" w:type="dxa"/>
            <w:tcBorders>
              <w:top w:val="single" w:sz="6" w:space="0" w:color="auto"/>
              <w:left w:val="single" w:sz="4" w:space="0" w:color="auto"/>
              <w:bottom w:val="nil"/>
              <w:right w:val="double" w:sz="6" w:space="0" w:color="auto"/>
            </w:tcBorders>
          </w:tcPr>
          <w:p w14:paraId="79C49100" w14:textId="77777777" w:rsidR="000A2164" w:rsidRDefault="000A2164" w:rsidP="000A2164">
            <w:pPr>
              <w:spacing w:before="0"/>
              <w:ind w:right="144"/>
            </w:pPr>
          </w:p>
          <w:p w14:paraId="2D5692C9" w14:textId="4AF97E95" w:rsidR="000A2164" w:rsidRPr="007D14AC" w:rsidRDefault="000A2164" w:rsidP="000A2164">
            <w:pPr>
              <w:spacing w:before="0"/>
              <w:ind w:right="144"/>
              <w:rPr>
                <w:bCs/>
                <w:color w:val="000000"/>
                <w:szCs w:val="24"/>
                <w:lang w:val="en-US"/>
              </w:rPr>
            </w:pPr>
          </w:p>
        </w:tc>
      </w:tr>
      <w:tr w:rsidR="000A2164" w:rsidRPr="007D14AC" w14:paraId="2BBA6DF6" w14:textId="77777777" w:rsidTr="00CD4944">
        <w:trPr>
          <w:trHeight w:val="394"/>
        </w:trPr>
        <w:tc>
          <w:tcPr>
            <w:tcW w:w="4428" w:type="dxa"/>
            <w:tcBorders>
              <w:top w:val="nil"/>
              <w:left w:val="double" w:sz="6" w:space="0" w:color="auto"/>
              <w:bottom w:val="nil"/>
              <w:right w:val="single" w:sz="4" w:space="0" w:color="auto"/>
            </w:tcBorders>
          </w:tcPr>
          <w:p w14:paraId="08AA5FAD" w14:textId="6D64586F" w:rsidR="000A2164" w:rsidRPr="007D14AC" w:rsidRDefault="000A2164" w:rsidP="000A2164">
            <w:pPr>
              <w:tabs>
                <w:tab w:val="clear" w:pos="1134"/>
                <w:tab w:val="clear" w:pos="1871"/>
                <w:tab w:val="clear" w:pos="2268"/>
                <w:tab w:val="left" w:pos="794"/>
                <w:tab w:val="left" w:pos="1191"/>
                <w:tab w:val="left" w:pos="1588"/>
                <w:tab w:val="left" w:pos="1985"/>
              </w:tabs>
              <w:ind w:right="144"/>
              <w:rPr>
                <w:b/>
                <w:szCs w:val="24"/>
                <w:lang w:val="en-US"/>
              </w:rPr>
            </w:pPr>
            <w:r w:rsidRPr="00A22667">
              <w:rPr>
                <w:szCs w:val="24"/>
                <w:lang w:val="en-US" w:eastAsia="zh-CN"/>
              </w:rPr>
              <w:t>Ryan McDonough GRC NASA</w:t>
            </w:r>
          </w:p>
        </w:tc>
        <w:tc>
          <w:tcPr>
            <w:tcW w:w="4860" w:type="dxa"/>
            <w:tcBorders>
              <w:top w:val="nil"/>
              <w:left w:val="single" w:sz="4" w:space="0" w:color="auto"/>
              <w:bottom w:val="nil"/>
              <w:right w:val="double" w:sz="6" w:space="0" w:color="auto"/>
            </w:tcBorders>
          </w:tcPr>
          <w:p w14:paraId="0B25299F" w14:textId="6079EE6C" w:rsidR="000A2164" w:rsidRPr="007D14AC" w:rsidRDefault="000A2164" w:rsidP="000A2164">
            <w:pPr>
              <w:spacing w:before="0"/>
              <w:ind w:right="144"/>
              <w:rPr>
                <w:bCs/>
                <w:color w:val="000000"/>
                <w:szCs w:val="24"/>
                <w:lang w:val="en-US"/>
              </w:rPr>
            </w:pPr>
            <w:hyperlink r:id="rId11" w:history="1">
              <w:r w:rsidRPr="00126053">
                <w:rPr>
                  <w:rStyle w:val="Hyperlink"/>
                  <w:bCs/>
                  <w:szCs w:val="24"/>
                  <w:lang w:val="fr-FR"/>
                </w:rPr>
                <w:t>Ryan.S.McDonough@nasa.gov</w:t>
              </w:r>
            </w:hyperlink>
          </w:p>
        </w:tc>
      </w:tr>
      <w:tr w:rsidR="000A2164" w:rsidRPr="007D14AC" w14:paraId="33833575" w14:textId="77777777" w:rsidTr="00CD4944">
        <w:trPr>
          <w:trHeight w:val="394"/>
        </w:trPr>
        <w:tc>
          <w:tcPr>
            <w:tcW w:w="4428" w:type="dxa"/>
            <w:tcBorders>
              <w:top w:val="nil"/>
              <w:left w:val="double" w:sz="6" w:space="0" w:color="auto"/>
              <w:bottom w:val="nil"/>
              <w:right w:val="single" w:sz="4" w:space="0" w:color="auto"/>
            </w:tcBorders>
          </w:tcPr>
          <w:p w14:paraId="2A194EDC" w14:textId="78C0E0AC" w:rsidR="000A2164" w:rsidRPr="001D4E5C" w:rsidRDefault="000A2164" w:rsidP="000A2164">
            <w:pPr>
              <w:tabs>
                <w:tab w:val="clear" w:pos="1134"/>
                <w:tab w:val="clear" w:pos="1871"/>
                <w:tab w:val="clear" w:pos="2268"/>
                <w:tab w:val="left" w:pos="794"/>
                <w:tab w:val="left" w:pos="1191"/>
                <w:tab w:val="left" w:pos="1588"/>
                <w:tab w:val="left" w:pos="1985"/>
              </w:tabs>
              <w:ind w:right="144"/>
              <w:rPr>
                <w:b/>
                <w:szCs w:val="24"/>
                <w:lang w:val="es-ES"/>
              </w:rPr>
            </w:pPr>
            <w:r w:rsidRPr="00A22667">
              <w:rPr>
                <w:szCs w:val="24"/>
                <w:lang w:val="es-ES" w:eastAsia="zh-CN"/>
              </w:rPr>
              <w:t>Giovanni De Amici GSFC NASA</w:t>
            </w:r>
          </w:p>
        </w:tc>
        <w:tc>
          <w:tcPr>
            <w:tcW w:w="4860" w:type="dxa"/>
            <w:tcBorders>
              <w:top w:val="nil"/>
              <w:left w:val="single" w:sz="4" w:space="0" w:color="auto"/>
              <w:bottom w:val="nil"/>
              <w:right w:val="double" w:sz="6" w:space="0" w:color="auto"/>
            </w:tcBorders>
          </w:tcPr>
          <w:p w14:paraId="27F31541" w14:textId="6E4B91F2" w:rsidR="000A2164" w:rsidRPr="007D14AC" w:rsidRDefault="000A2164" w:rsidP="000A2164">
            <w:pPr>
              <w:spacing w:before="0"/>
              <w:ind w:right="144"/>
              <w:rPr>
                <w:bCs/>
                <w:color w:val="000000"/>
                <w:szCs w:val="24"/>
                <w:lang w:val="en-US"/>
              </w:rPr>
            </w:pPr>
            <w:hyperlink r:id="rId12" w:history="1">
              <w:r w:rsidRPr="00260F33">
                <w:rPr>
                  <w:rStyle w:val="Hyperlink"/>
                  <w:bCs/>
                  <w:szCs w:val="24"/>
                  <w:lang w:val="fr-FR"/>
                </w:rPr>
                <w:t>Giovanni.DeAmici@nasa.gov</w:t>
              </w:r>
            </w:hyperlink>
          </w:p>
        </w:tc>
      </w:tr>
      <w:tr w:rsidR="000A2164" w:rsidRPr="007D14AC" w14:paraId="4F876DC1" w14:textId="77777777" w:rsidTr="00CD4944">
        <w:trPr>
          <w:trHeight w:val="394"/>
        </w:trPr>
        <w:tc>
          <w:tcPr>
            <w:tcW w:w="4428" w:type="dxa"/>
            <w:tcBorders>
              <w:top w:val="nil"/>
              <w:left w:val="double" w:sz="6" w:space="0" w:color="auto"/>
              <w:bottom w:val="nil"/>
              <w:right w:val="single" w:sz="4" w:space="0" w:color="auto"/>
            </w:tcBorders>
          </w:tcPr>
          <w:p w14:paraId="4BA690FC" w14:textId="0A800D02" w:rsidR="000A2164" w:rsidRPr="007D14AC" w:rsidRDefault="000A2164" w:rsidP="000A2164">
            <w:pPr>
              <w:tabs>
                <w:tab w:val="clear" w:pos="1134"/>
                <w:tab w:val="clear" w:pos="1871"/>
                <w:tab w:val="clear" w:pos="2268"/>
                <w:tab w:val="left" w:pos="794"/>
                <w:tab w:val="left" w:pos="1191"/>
                <w:tab w:val="left" w:pos="1588"/>
                <w:tab w:val="left" w:pos="1985"/>
              </w:tabs>
              <w:ind w:right="144"/>
              <w:rPr>
                <w:b/>
                <w:szCs w:val="24"/>
                <w:lang w:val="en-US"/>
              </w:rPr>
            </w:pPr>
            <w:proofErr w:type="spellStart"/>
            <w:r w:rsidRPr="00A22667">
              <w:rPr>
                <w:szCs w:val="24"/>
                <w:lang w:val="es-ES" w:eastAsia="zh-CN"/>
              </w:rPr>
              <w:t>Konstantinos</w:t>
            </w:r>
            <w:proofErr w:type="spellEnd"/>
            <w:r w:rsidRPr="00A22667">
              <w:rPr>
                <w:szCs w:val="24"/>
                <w:lang w:val="es-ES" w:eastAsia="zh-CN"/>
              </w:rPr>
              <w:t xml:space="preserve"> Stefanidis, ASRC/NASA</w:t>
            </w:r>
          </w:p>
        </w:tc>
        <w:tc>
          <w:tcPr>
            <w:tcW w:w="4860" w:type="dxa"/>
            <w:tcBorders>
              <w:top w:val="nil"/>
              <w:left w:val="single" w:sz="4" w:space="0" w:color="auto"/>
              <w:bottom w:val="nil"/>
              <w:right w:val="double" w:sz="6" w:space="0" w:color="auto"/>
            </w:tcBorders>
          </w:tcPr>
          <w:p w14:paraId="5014F853" w14:textId="7506A2FE" w:rsidR="000A2164" w:rsidRPr="007D14AC" w:rsidRDefault="000A2164" w:rsidP="000A2164">
            <w:pPr>
              <w:spacing w:before="0"/>
              <w:ind w:right="144"/>
              <w:rPr>
                <w:bCs/>
                <w:color w:val="000000"/>
                <w:szCs w:val="24"/>
                <w:lang w:val="en-US"/>
              </w:rPr>
            </w:pPr>
            <w:hyperlink r:id="rId13" w:history="1">
              <w:r w:rsidRPr="00260F33">
                <w:rPr>
                  <w:rStyle w:val="Hyperlink"/>
                  <w:bCs/>
                  <w:szCs w:val="24"/>
                  <w:lang w:val="fr-FR"/>
                </w:rPr>
                <w:t>KStefanidis@asrcfederal.com</w:t>
              </w:r>
            </w:hyperlink>
          </w:p>
        </w:tc>
      </w:tr>
      <w:tr w:rsidR="00684AF9" w:rsidRPr="007D14AC" w14:paraId="6E04A73E" w14:textId="77777777" w:rsidTr="00CD4944">
        <w:trPr>
          <w:trHeight w:val="394"/>
        </w:trPr>
        <w:tc>
          <w:tcPr>
            <w:tcW w:w="4428" w:type="dxa"/>
            <w:tcBorders>
              <w:top w:val="nil"/>
              <w:left w:val="double" w:sz="6" w:space="0" w:color="auto"/>
              <w:right w:val="single" w:sz="4" w:space="0" w:color="auto"/>
            </w:tcBorders>
          </w:tcPr>
          <w:p w14:paraId="6031F65F" w14:textId="77777777" w:rsidR="00684AF9" w:rsidRPr="007D14AC" w:rsidRDefault="00684AF9" w:rsidP="004042F2">
            <w:pPr>
              <w:tabs>
                <w:tab w:val="clear" w:pos="1134"/>
                <w:tab w:val="clear" w:pos="1871"/>
                <w:tab w:val="clear" w:pos="2268"/>
                <w:tab w:val="left" w:pos="794"/>
                <w:tab w:val="left" w:pos="1191"/>
                <w:tab w:val="left" w:pos="1588"/>
                <w:tab w:val="left" w:pos="1985"/>
              </w:tabs>
              <w:ind w:left="144" w:right="144"/>
              <w:rPr>
                <w:b/>
                <w:szCs w:val="24"/>
                <w:lang w:val="en-US"/>
              </w:rPr>
            </w:pPr>
          </w:p>
        </w:tc>
        <w:tc>
          <w:tcPr>
            <w:tcW w:w="4860" w:type="dxa"/>
            <w:tcBorders>
              <w:top w:val="nil"/>
              <w:left w:val="single" w:sz="4" w:space="0" w:color="auto"/>
              <w:bottom w:val="single" w:sz="6" w:space="0" w:color="auto"/>
              <w:right w:val="double" w:sz="6" w:space="0" w:color="auto"/>
            </w:tcBorders>
          </w:tcPr>
          <w:p w14:paraId="77C57ACB" w14:textId="77777777" w:rsidR="00684AF9" w:rsidRPr="007D14AC" w:rsidRDefault="00684AF9" w:rsidP="004042F2">
            <w:pPr>
              <w:spacing w:before="0"/>
              <w:ind w:right="144"/>
              <w:rPr>
                <w:bCs/>
                <w:color w:val="000000"/>
                <w:szCs w:val="24"/>
                <w:lang w:val="en-US"/>
              </w:rPr>
            </w:pPr>
          </w:p>
        </w:tc>
      </w:tr>
      <w:tr w:rsidR="003D222C" w:rsidRPr="007D14AC" w14:paraId="5F7249AC" w14:textId="77777777" w:rsidTr="004042F2">
        <w:tc>
          <w:tcPr>
            <w:tcW w:w="9288" w:type="dxa"/>
            <w:gridSpan w:val="2"/>
            <w:tcBorders>
              <w:left w:val="double" w:sz="6" w:space="0" w:color="auto"/>
              <w:right w:val="double" w:sz="6" w:space="0" w:color="auto"/>
            </w:tcBorders>
          </w:tcPr>
          <w:p w14:paraId="46ED16AD" w14:textId="703059CA" w:rsidR="003D222C" w:rsidRPr="007D14AC" w:rsidRDefault="003D222C" w:rsidP="004042F2">
            <w:pPr>
              <w:pStyle w:val="BodyTextIndent"/>
              <w:spacing w:after="0"/>
              <w:ind w:left="0"/>
              <w:jc w:val="both"/>
              <w:rPr>
                <w:bCs/>
                <w:szCs w:val="24"/>
                <w:lang w:val="en-US"/>
              </w:rPr>
            </w:pPr>
            <w:r w:rsidRPr="007D14AC">
              <w:rPr>
                <w:b/>
                <w:szCs w:val="24"/>
                <w:lang w:val="en-US"/>
              </w:rPr>
              <w:t>Purpose/Objective</w:t>
            </w:r>
            <w:proofErr w:type="gramStart"/>
            <w:r w:rsidRPr="007D14AC">
              <w:rPr>
                <w:b/>
                <w:szCs w:val="24"/>
                <w:lang w:val="en-US"/>
              </w:rPr>
              <w:t>:</w:t>
            </w:r>
            <w:r w:rsidRPr="007D14AC">
              <w:rPr>
                <w:bCs/>
                <w:szCs w:val="24"/>
                <w:lang w:val="en-US"/>
              </w:rPr>
              <w:t xml:space="preserve">  </w:t>
            </w:r>
            <w:r w:rsidR="00ED6680">
              <w:rPr>
                <w:bCs/>
                <w:szCs w:val="24"/>
              </w:rPr>
              <w:t>To</w:t>
            </w:r>
            <w:proofErr w:type="gramEnd"/>
            <w:r w:rsidR="00ED6680">
              <w:rPr>
                <w:bCs/>
                <w:szCs w:val="24"/>
              </w:rPr>
              <w:t xml:space="preserve"> collect relevant technical and operational characteristics to develop a framework document for compatibility and sharing studies performed under WRC-27 Agenda Item 1.8 in accordance with Resolution </w:t>
            </w:r>
            <w:r w:rsidR="00ED6680">
              <w:rPr>
                <w:b/>
                <w:szCs w:val="24"/>
              </w:rPr>
              <w:t>663 (WRC-23).</w:t>
            </w:r>
          </w:p>
          <w:p w14:paraId="108BD4E0" w14:textId="77777777" w:rsidR="003D222C" w:rsidRPr="007D14AC" w:rsidRDefault="003D222C" w:rsidP="004042F2">
            <w:pPr>
              <w:pStyle w:val="BodyTextIndent"/>
              <w:spacing w:after="0"/>
              <w:ind w:left="0"/>
              <w:jc w:val="both"/>
              <w:rPr>
                <w:bCs/>
                <w:szCs w:val="24"/>
                <w:lang w:val="en-US"/>
              </w:rPr>
            </w:pPr>
          </w:p>
        </w:tc>
      </w:tr>
      <w:tr w:rsidR="003D222C" w:rsidRPr="007D14AC" w14:paraId="00053ED7" w14:textId="77777777" w:rsidTr="004042F2">
        <w:trPr>
          <w:trHeight w:val="1776"/>
        </w:trPr>
        <w:tc>
          <w:tcPr>
            <w:tcW w:w="9288" w:type="dxa"/>
            <w:gridSpan w:val="2"/>
            <w:tcBorders>
              <w:left w:val="double" w:sz="6" w:space="0" w:color="auto"/>
              <w:right w:val="double" w:sz="6" w:space="0" w:color="auto"/>
            </w:tcBorders>
          </w:tcPr>
          <w:p w14:paraId="3E814372" w14:textId="0ECE162C" w:rsidR="003D222C" w:rsidRPr="007D14AC" w:rsidRDefault="003D222C" w:rsidP="004042F2">
            <w:pPr>
              <w:rPr>
                <w:lang w:eastAsia="zh-CN"/>
              </w:rPr>
            </w:pPr>
            <w:r w:rsidRPr="6EDB4102">
              <w:rPr>
                <w:b/>
              </w:rPr>
              <w:t>Abstract:</w:t>
            </w:r>
            <w:r w:rsidRPr="6EDB4102">
              <w:t xml:space="preserve"> </w:t>
            </w:r>
            <w:r w:rsidR="003C53CB" w:rsidRPr="6EDB4102">
              <w:t xml:space="preserve">Pursuant to Resolution </w:t>
            </w:r>
            <w:ins w:id="9" w:author="Ryan McDonough" w:date="2024-09-10T11:56:00Z">
              <w:r w:rsidR="00C927DE" w:rsidRPr="007633B8">
                <w:rPr>
                  <w:b/>
                  <w:bCs/>
                </w:rPr>
                <w:t>663 (Rev.WRC-23)</w:t>
              </w:r>
            </w:ins>
            <w:del w:id="10" w:author="Ryan McDonough" w:date="2024-09-10T11:56:00Z">
              <w:r w:rsidR="003C53CB" w:rsidRPr="6EDB4102" w:rsidDel="00C927DE">
                <w:delText>712 (WRC-23)</w:delText>
              </w:r>
            </w:del>
            <w:r w:rsidR="003C53CB" w:rsidRPr="6EDB4102">
              <w:t xml:space="preserve">, </w:t>
            </w:r>
            <w:r w:rsidRPr="6EDB4102">
              <w:t xml:space="preserve">Working Party (WP) </w:t>
            </w:r>
            <w:r w:rsidR="00D670FB">
              <w:t xml:space="preserve">5B </w:t>
            </w:r>
            <w:r w:rsidRPr="6EDB4102">
              <w:t xml:space="preserve">is the responsible group for WRC-27 </w:t>
            </w:r>
            <w:r w:rsidR="00D670FB">
              <w:t>Agenda Item 1.8 request to consider possible additional spectrum allocations to the radiolocation service on a primary basis in the frequency range 231.5-275 GHz and possible new identifications for radiolocation service applications in frequency bands within the frequency range 275-700 GHz for millimetric and sub-millimetric wave imaging systems</w:t>
            </w:r>
            <w:del w:id="11" w:author="Ryan McDonough" w:date="2024-09-10T11:56:00Z">
              <w:r w:rsidR="00D670FB" w:rsidDel="00C927DE">
                <w:delText xml:space="preserve">, in accordance with Resolution </w:delText>
              </w:r>
              <w:r w:rsidR="00D670FB" w:rsidRPr="007633B8" w:rsidDel="00C927DE">
                <w:rPr>
                  <w:b/>
                  <w:bCs/>
                </w:rPr>
                <w:delText>663 (Rev.WRC-23)</w:delText>
              </w:r>
              <w:r w:rsidR="00D670FB" w:rsidDel="00C927DE">
                <w:rPr>
                  <w:b/>
                  <w:bCs/>
                </w:rPr>
                <w:delText>.</w:delText>
              </w:r>
            </w:del>
            <w:ins w:id="12" w:author="Ryan McDonough" w:date="2024-09-10T11:56:00Z">
              <w:r w:rsidR="00C927DE">
                <w:t>.</w:t>
              </w:r>
            </w:ins>
            <w:r w:rsidR="00D670FB" w:rsidRPr="003B77FD">
              <w:rPr>
                <w:lang w:eastAsia="zh-CN"/>
              </w:rPr>
              <w:t xml:space="preserve"> This document will serve as a place to collect relevant technical and operational characteristics from affected services and </w:t>
            </w:r>
            <w:r w:rsidR="00D670FB">
              <w:rPr>
                <w:lang w:eastAsia="zh-CN"/>
              </w:rPr>
              <w:t xml:space="preserve">have </w:t>
            </w:r>
            <w:r w:rsidR="00D670FB" w:rsidRPr="003B77FD">
              <w:rPr>
                <w:lang w:eastAsia="zh-CN"/>
              </w:rPr>
              <w:t>sections</w:t>
            </w:r>
            <w:r w:rsidR="00D670FB">
              <w:rPr>
                <w:lang w:eastAsia="zh-CN"/>
              </w:rPr>
              <w:t xml:space="preserve"> for</w:t>
            </w:r>
            <w:r w:rsidR="00D670FB" w:rsidRPr="003B77FD">
              <w:rPr>
                <w:lang w:eastAsia="zh-CN"/>
              </w:rPr>
              <w:t xml:space="preserve"> the</w:t>
            </w:r>
            <w:r w:rsidR="00D670FB">
              <w:rPr>
                <w:lang w:eastAsia="zh-CN"/>
              </w:rPr>
              <w:t xml:space="preserve"> future</w:t>
            </w:r>
            <w:r w:rsidR="00D670FB" w:rsidRPr="003B77FD">
              <w:rPr>
                <w:lang w:eastAsia="zh-CN"/>
              </w:rPr>
              <w:t xml:space="preserve"> sharing and compatibility studies and their associated results.</w:t>
            </w:r>
          </w:p>
        </w:tc>
      </w:tr>
      <w:tr w:rsidR="00752127" w:rsidRPr="007D14AC" w14:paraId="68657C1F" w14:textId="77777777" w:rsidTr="00752127">
        <w:trPr>
          <w:trHeight w:val="439"/>
        </w:trPr>
        <w:tc>
          <w:tcPr>
            <w:tcW w:w="9288" w:type="dxa"/>
            <w:gridSpan w:val="2"/>
            <w:tcBorders>
              <w:left w:val="double" w:sz="6" w:space="0" w:color="auto"/>
              <w:right w:val="double" w:sz="6" w:space="0" w:color="auto"/>
            </w:tcBorders>
          </w:tcPr>
          <w:p w14:paraId="28FC0C02" w14:textId="1AEEEBFB" w:rsidR="00752127" w:rsidRPr="007D14AC" w:rsidRDefault="00752127" w:rsidP="004042F2">
            <w:pPr>
              <w:rPr>
                <w:b/>
                <w:szCs w:val="24"/>
                <w:lang w:val="en-US"/>
              </w:rPr>
            </w:pPr>
            <w:r w:rsidRPr="007D14AC">
              <w:rPr>
                <w:b/>
                <w:bCs/>
                <w:color w:val="000000"/>
                <w:szCs w:val="24"/>
                <w:lang w:val="en-US"/>
              </w:rPr>
              <w:t>Fact Sheet Preparer</w:t>
            </w:r>
            <w:r w:rsidRPr="007D14AC">
              <w:rPr>
                <w:color w:val="000000"/>
                <w:szCs w:val="24"/>
                <w:lang w:val="en-US"/>
              </w:rPr>
              <w:t xml:space="preserve">: </w:t>
            </w:r>
            <w:r w:rsidR="00D96FF3">
              <w:rPr>
                <w:color w:val="000000"/>
                <w:szCs w:val="24"/>
                <w:lang w:val="en-US"/>
              </w:rPr>
              <w:t>Konstantinos Stefanidis</w:t>
            </w:r>
            <w:r w:rsidRPr="007D14AC">
              <w:rPr>
                <w:color w:val="000000"/>
                <w:szCs w:val="24"/>
                <w:lang w:val="en-US"/>
              </w:rPr>
              <w:t xml:space="preserve">, </w:t>
            </w:r>
            <w:r w:rsidR="00D96FF3">
              <w:rPr>
                <w:color w:val="000000"/>
                <w:szCs w:val="24"/>
                <w:lang w:val="en-US"/>
              </w:rPr>
              <w:t>A</w:t>
            </w:r>
            <w:r w:rsidR="009A5DFA">
              <w:rPr>
                <w:color w:val="000000"/>
                <w:szCs w:val="24"/>
                <w:lang w:val="en-US"/>
              </w:rPr>
              <w:t>SRC</w:t>
            </w:r>
            <w:r w:rsidRPr="007D14AC">
              <w:rPr>
                <w:color w:val="000000"/>
                <w:szCs w:val="24"/>
                <w:lang w:val="en-US"/>
              </w:rPr>
              <w:t xml:space="preserve"> for NASA</w:t>
            </w:r>
          </w:p>
        </w:tc>
      </w:tr>
    </w:tbl>
    <w:p w14:paraId="68A94D56" w14:textId="7419BD8D" w:rsidR="003D222C" w:rsidRPr="007D14AC" w:rsidRDefault="003D222C">
      <w:pPr>
        <w:rPr>
          <w:lang w:val="en-US"/>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3187A" w:rsidRPr="007D14AC" w14:paraId="5A283BCF" w14:textId="77777777" w:rsidTr="004042F2">
        <w:trPr>
          <w:cantSplit/>
        </w:trPr>
        <w:tc>
          <w:tcPr>
            <w:tcW w:w="6487" w:type="dxa"/>
            <w:vAlign w:val="center"/>
          </w:tcPr>
          <w:p w14:paraId="536C3451" w14:textId="77777777" w:rsidR="0033187A" w:rsidRPr="007D14AC" w:rsidRDefault="0033187A" w:rsidP="004042F2">
            <w:pPr>
              <w:shd w:val="solid" w:color="FFFFFF" w:fill="FFFFFF"/>
              <w:spacing w:before="0"/>
              <w:rPr>
                <w:rFonts w:ascii="Verdana" w:hAnsi="Verdana" w:cs="Times New Roman Bold"/>
                <w:b/>
                <w:bCs/>
                <w:sz w:val="26"/>
                <w:szCs w:val="26"/>
                <w:lang w:val="en-US"/>
              </w:rPr>
            </w:pPr>
            <w:r w:rsidRPr="007D14AC">
              <w:rPr>
                <w:rFonts w:ascii="Verdana" w:hAnsi="Verdana" w:cs="Times New Roman Bold"/>
                <w:b/>
                <w:bCs/>
                <w:sz w:val="26"/>
                <w:szCs w:val="26"/>
                <w:lang w:val="en-US"/>
              </w:rPr>
              <w:lastRenderedPageBreak/>
              <w:t>Radiocommunication Study Groups</w:t>
            </w:r>
          </w:p>
        </w:tc>
        <w:tc>
          <w:tcPr>
            <w:tcW w:w="3402" w:type="dxa"/>
          </w:tcPr>
          <w:p w14:paraId="791FF5DE" w14:textId="77777777" w:rsidR="0033187A" w:rsidRPr="007D14AC" w:rsidRDefault="0033187A" w:rsidP="004042F2">
            <w:pPr>
              <w:shd w:val="solid" w:color="FFFFFF" w:fill="FFFFFF"/>
              <w:spacing w:before="0" w:line="240" w:lineRule="atLeast"/>
              <w:rPr>
                <w:lang w:val="en-US"/>
              </w:rPr>
            </w:pPr>
            <w:bookmarkStart w:id="13" w:name="ditulogo"/>
            <w:bookmarkEnd w:id="13"/>
            <w:r w:rsidRPr="007D14AC">
              <w:rPr>
                <w:noProof/>
                <w:lang w:val="en-US"/>
              </w:rPr>
              <w:drawing>
                <wp:inline distT="0" distB="0" distL="0" distR="0" wp14:anchorId="2305CF0B" wp14:editId="6487D1C3">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3187A" w:rsidRPr="007D14AC" w14:paraId="0E8B5795" w14:textId="77777777" w:rsidTr="004042F2">
        <w:trPr>
          <w:cantSplit/>
        </w:trPr>
        <w:tc>
          <w:tcPr>
            <w:tcW w:w="6487" w:type="dxa"/>
            <w:tcBorders>
              <w:bottom w:val="single" w:sz="12" w:space="0" w:color="auto"/>
            </w:tcBorders>
          </w:tcPr>
          <w:p w14:paraId="548B5F45" w14:textId="77777777" w:rsidR="0033187A" w:rsidRPr="007D14AC" w:rsidRDefault="0033187A" w:rsidP="004042F2">
            <w:pPr>
              <w:shd w:val="solid" w:color="FFFFFF" w:fill="FFFFFF"/>
              <w:spacing w:before="0" w:after="48"/>
              <w:rPr>
                <w:rFonts w:ascii="Verdana" w:hAnsi="Verdana" w:cs="Times New Roman Bold"/>
                <w:b/>
                <w:sz w:val="22"/>
                <w:szCs w:val="22"/>
                <w:lang w:val="en-US"/>
              </w:rPr>
            </w:pPr>
          </w:p>
        </w:tc>
        <w:tc>
          <w:tcPr>
            <w:tcW w:w="3402" w:type="dxa"/>
            <w:tcBorders>
              <w:bottom w:val="single" w:sz="12" w:space="0" w:color="auto"/>
            </w:tcBorders>
          </w:tcPr>
          <w:p w14:paraId="01D2C990" w14:textId="77777777" w:rsidR="0033187A" w:rsidRPr="007D14AC" w:rsidRDefault="0033187A" w:rsidP="004042F2">
            <w:pPr>
              <w:shd w:val="solid" w:color="FFFFFF" w:fill="FFFFFF"/>
              <w:spacing w:before="0" w:after="48" w:line="240" w:lineRule="atLeast"/>
              <w:rPr>
                <w:sz w:val="22"/>
                <w:szCs w:val="22"/>
                <w:lang w:val="en-US"/>
              </w:rPr>
            </w:pPr>
          </w:p>
        </w:tc>
      </w:tr>
      <w:tr w:rsidR="0033187A" w:rsidRPr="007D14AC" w14:paraId="13C1210B" w14:textId="77777777" w:rsidTr="004042F2">
        <w:trPr>
          <w:cantSplit/>
        </w:trPr>
        <w:tc>
          <w:tcPr>
            <w:tcW w:w="6487" w:type="dxa"/>
            <w:tcBorders>
              <w:top w:val="single" w:sz="12" w:space="0" w:color="auto"/>
            </w:tcBorders>
          </w:tcPr>
          <w:p w14:paraId="12ABA070" w14:textId="77777777" w:rsidR="0033187A" w:rsidRPr="007D14AC" w:rsidRDefault="0033187A" w:rsidP="004042F2">
            <w:pPr>
              <w:shd w:val="solid" w:color="FFFFFF" w:fill="FFFFFF"/>
              <w:spacing w:before="0" w:after="48"/>
              <w:rPr>
                <w:rFonts w:ascii="Verdana" w:hAnsi="Verdana" w:cs="Times New Roman Bold"/>
                <w:bCs/>
                <w:sz w:val="22"/>
                <w:szCs w:val="22"/>
                <w:lang w:val="en-US"/>
              </w:rPr>
            </w:pPr>
          </w:p>
        </w:tc>
        <w:tc>
          <w:tcPr>
            <w:tcW w:w="3402" w:type="dxa"/>
            <w:tcBorders>
              <w:top w:val="single" w:sz="12" w:space="0" w:color="auto"/>
            </w:tcBorders>
          </w:tcPr>
          <w:p w14:paraId="5D36A0BB" w14:textId="77777777" w:rsidR="0033187A" w:rsidRPr="007D14AC" w:rsidRDefault="0033187A" w:rsidP="004042F2">
            <w:pPr>
              <w:shd w:val="solid" w:color="FFFFFF" w:fill="FFFFFF"/>
              <w:spacing w:before="0" w:after="48" w:line="240" w:lineRule="atLeast"/>
              <w:rPr>
                <w:lang w:val="en-US"/>
              </w:rPr>
            </w:pPr>
          </w:p>
        </w:tc>
      </w:tr>
      <w:tr w:rsidR="0033187A" w:rsidRPr="007D14AC" w14:paraId="5286310D" w14:textId="77777777" w:rsidTr="004042F2">
        <w:trPr>
          <w:cantSplit/>
        </w:trPr>
        <w:tc>
          <w:tcPr>
            <w:tcW w:w="6487" w:type="dxa"/>
            <w:vMerge w:val="restart"/>
          </w:tcPr>
          <w:p w14:paraId="731D672E" w14:textId="77777777" w:rsidR="0033187A" w:rsidRPr="007D14AC" w:rsidRDefault="0033187A" w:rsidP="004042F2">
            <w:pPr>
              <w:shd w:val="solid" w:color="FFFFFF" w:fill="FFFFFF"/>
              <w:tabs>
                <w:tab w:val="clear" w:pos="1134"/>
                <w:tab w:val="clear" w:pos="1871"/>
                <w:tab w:val="clear" w:pos="2268"/>
              </w:tabs>
              <w:spacing w:before="0" w:after="240"/>
              <w:ind w:left="1134" w:hanging="1134"/>
              <w:rPr>
                <w:rFonts w:ascii="Verdana" w:hAnsi="Verdana"/>
                <w:sz w:val="20"/>
                <w:lang w:val="en-US"/>
              </w:rPr>
            </w:pPr>
            <w:bookmarkStart w:id="14" w:name="recibido"/>
            <w:bookmarkStart w:id="15" w:name="dnum" w:colFirst="1" w:colLast="1"/>
            <w:bookmarkEnd w:id="14"/>
            <w:r w:rsidRPr="007D14AC">
              <w:rPr>
                <w:rFonts w:ascii="Verdana" w:hAnsi="Verdana"/>
                <w:sz w:val="20"/>
                <w:lang w:val="en-US"/>
              </w:rPr>
              <w:t>Received</w:t>
            </w:r>
            <w:proofErr w:type="gramStart"/>
            <w:r w:rsidRPr="007D14AC">
              <w:rPr>
                <w:rFonts w:ascii="Verdana" w:hAnsi="Verdana"/>
                <w:sz w:val="20"/>
                <w:lang w:val="en-US"/>
              </w:rPr>
              <w:t>:</w:t>
            </w:r>
            <w:r w:rsidRPr="007D14AC">
              <w:rPr>
                <w:rFonts w:ascii="Verdana" w:hAnsi="Verdana"/>
                <w:sz w:val="20"/>
                <w:lang w:val="en-US"/>
              </w:rPr>
              <w:tab/>
              <w:t xml:space="preserve"> Date</w:t>
            </w:r>
            <w:proofErr w:type="gramEnd"/>
            <w:r w:rsidRPr="007D14AC">
              <w:rPr>
                <w:rFonts w:ascii="Verdana" w:hAnsi="Verdana"/>
                <w:sz w:val="20"/>
                <w:lang w:val="en-US"/>
              </w:rPr>
              <w:t xml:space="preserve"> 20xx</w:t>
            </w:r>
          </w:p>
          <w:p w14:paraId="4A0C34CA" w14:textId="5ADFC4A3" w:rsidR="0033187A" w:rsidRPr="007D14AC" w:rsidRDefault="0033187A" w:rsidP="004042F2">
            <w:pPr>
              <w:shd w:val="solid" w:color="FFFFFF" w:fill="FFFFFF"/>
              <w:tabs>
                <w:tab w:val="clear" w:pos="1134"/>
                <w:tab w:val="clear" w:pos="1871"/>
                <w:tab w:val="clear" w:pos="2268"/>
              </w:tabs>
              <w:spacing w:before="0" w:after="240"/>
              <w:ind w:left="1134" w:hanging="1134"/>
              <w:rPr>
                <w:rFonts w:ascii="Verdana" w:hAnsi="Verdana"/>
                <w:sz w:val="20"/>
                <w:lang w:val="en-US"/>
              </w:rPr>
            </w:pPr>
            <w:r w:rsidRPr="007D14AC">
              <w:rPr>
                <w:rFonts w:ascii="Verdana" w:hAnsi="Verdana"/>
                <w:sz w:val="20"/>
                <w:lang w:val="en-US"/>
              </w:rPr>
              <w:t>Subject:</w:t>
            </w:r>
            <w:r w:rsidRPr="007D14AC">
              <w:rPr>
                <w:rFonts w:ascii="Verdana" w:hAnsi="Verdana"/>
                <w:sz w:val="20"/>
                <w:lang w:val="en-US"/>
              </w:rPr>
              <w:tab/>
              <w:t>WRC-27 agenda item 1.8</w:t>
            </w:r>
          </w:p>
        </w:tc>
        <w:tc>
          <w:tcPr>
            <w:tcW w:w="3402" w:type="dxa"/>
          </w:tcPr>
          <w:p w14:paraId="51520492" w14:textId="77777777" w:rsidR="0033187A" w:rsidRPr="007D14AC" w:rsidRDefault="0033187A" w:rsidP="004042F2">
            <w:pPr>
              <w:shd w:val="solid" w:color="FFFFFF" w:fill="FFFFFF"/>
              <w:spacing w:before="0" w:line="240" w:lineRule="atLeast"/>
              <w:rPr>
                <w:rFonts w:ascii="Verdana" w:hAnsi="Verdana"/>
                <w:sz w:val="20"/>
                <w:lang w:val="en-US" w:eastAsia="zh-CN"/>
              </w:rPr>
            </w:pPr>
            <w:r w:rsidRPr="007D14AC">
              <w:rPr>
                <w:rFonts w:ascii="Verdana" w:hAnsi="Verdana"/>
                <w:b/>
                <w:sz w:val="20"/>
                <w:lang w:val="en-US" w:eastAsia="zh-CN"/>
              </w:rPr>
              <w:t>Document XX/-E</w:t>
            </w:r>
          </w:p>
        </w:tc>
      </w:tr>
      <w:tr w:rsidR="0033187A" w:rsidRPr="007D14AC" w14:paraId="568403E0" w14:textId="77777777" w:rsidTr="004042F2">
        <w:trPr>
          <w:cantSplit/>
        </w:trPr>
        <w:tc>
          <w:tcPr>
            <w:tcW w:w="6487" w:type="dxa"/>
            <w:vMerge/>
          </w:tcPr>
          <w:p w14:paraId="01149BAA" w14:textId="77777777" w:rsidR="0033187A" w:rsidRPr="007D14AC" w:rsidRDefault="0033187A" w:rsidP="004042F2">
            <w:pPr>
              <w:spacing w:before="60"/>
              <w:jc w:val="center"/>
              <w:rPr>
                <w:b/>
                <w:smallCaps/>
                <w:sz w:val="32"/>
                <w:lang w:val="en-US" w:eastAsia="zh-CN"/>
              </w:rPr>
            </w:pPr>
            <w:bookmarkStart w:id="16" w:name="ddate" w:colFirst="1" w:colLast="1"/>
            <w:bookmarkEnd w:id="15"/>
          </w:p>
        </w:tc>
        <w:tc>
          <w:tcPr>
            <w:tcW w:w="3402" w:type="dxa"/>
          </w:tcPr>
          <w:p w14:paraId="0EA4775E" w14:textId="77777777" w:rsidR="0033187A" w:rsidRPr="007D14AC" w:rsidRDefault="0033187A" w:rsidP="004042F2">
            <w:pPr>
              <w:shd w:val="solid" w:color="FFFFFF" w:fill="FFFFFF"/>
              <w:spacing w:before="0" w:line="240" w:lineRule="atLeast"/>
              <w:rPr>
                <w:rFonts w:ascii="Verdana" w:hAnsi="Verdana"/>
                <w:sz w:val="20"/>
                <w:lang w:val="en-US" w:eastAsia="zh-CN"/>
              </w:rPr>
            </w:pPr>
            <w:r w:rsidRPr="007D14AC">
              <w:rPr>
                <w:rFonts w:ascii="Verdana" w:hAnsi="Verdana"/>
                <w:b/>
                <w:sz w:val="20"/>
                <w:lang w:val="en-US" w:eastAsia="zh-CN"/>
              </w:rPr>
              <w:t>Date 20xx</w:t>
            </w:r>
          </w:p>
        </w:tc>
      </w:tr>
      <w:tr w:rsidR="0033187A" w:rsidRPr="007D14AC" w14:paraId="787A3EFA" w14:textId="77777777" w:rsidTr="004042F2">
        <w:trPr>
          <w:cantSplit/>
        </w:trPr>
        <w:tc>
          <w:tcPr>
            <w:tcW w:w="6487" w:type="dxa"/>
            <w:vMerge/>
          </w:tcPr>
          <w:p w14:paraId="21958C98" w14:textId="77777777" w:rsidR="0033187A" w:rsidRPr="007D14AC" w:rsidRDefault="0033187A" w:rsidP="004042F2">
            <w:pPr>
              <w:spacing w:before="60"/>
              <w:jc w:val="center"/>
              <w:rPr>
                <w:b/>
                <w:smallCaps/>
                <w:sz w:val="32"/>
                <w:lang w:val="en-US" w:eastAsia="zh-CN"/>
              </w:rPr>
            </w:pPr>
            <w:bookmarkStart w:id="17" w:name="dorlang" w:colFirst="1" w:colLast="1"/>
            <w:bookmarkEnd w:id="16"/>
          </w:p>
        </w:tc>
        <w:tc>
          <w:tcPr>
            <w:tcW w:w="3402" w:type="dxa"/>
          </w:tcPr>
          <w:p w14:paraId="013F67B5" w14:textId="77777777" w:rsidR="0033187A" w:rsidRPr="007D14AC" w:rsidRDefault="0033187A" w:rsidP="004042F2">
            <w:pPr>
              <w:shd w:val="solid" w:color="FFFFFF" w:fill="FFFFFF"/>
              <w:spacing w:before="0" w:line="240" w:lineRule="atLeast"/>
              <w:rPr>
                <w:rFonts w:ascii="Verdana" w:eastAsia="SimSun" w:hAnsi="Verdana"/>
                <w:sz w:val="20"/>
                <w:lang w:val="en-US" w:eastAsia="zh-CN"/>
              </w:rPr>
            </w:pPr>
            <w:r w:rsidRPr="007D14AC">
              <w:rPr>
                <w:rFonts w:ascii="Verdana" w:eastAsia="SimSun" w:hAnsi="Verdana"/>
                <w:b/>
                <w:sz w:val="20"/>
                <w:lang w:val="en-US" w:eastAsia="zh-CN"/>
              </w:rPr>
              <w:t>Original: English</w:t>
            </w:r>
          </w:p>
        </w:tc>
      </w:tr>
      <w:tr w:rsidR="0033187A" w:rsidRPr="007D14AC" w14:paraId="118626A6" w14:textId="77777777" w:rsidTr="004042F2">
        <w:trPr>
          <w:cantSplit/>
        </w:trPr>
        <w:tc>
          <w:tcPr>
            <w:tcW w:w="9889" w:type="dxa"/>
            <w:gridSpan w:val="2"/>
          </w:tcPr>
          <w:p w14:paraId="04CEEDD1" w14:textId="77777777" w:rsidR="0033187A" w:rsidRPr="007D14AC" w:rsidRDefault="0033187A" w:rsidP="004042F2">
            <w:pPr>
              <w:pStyle w:val="Source"/>
              <w:rPr>
                <w:lang w:val="en-US" w:eastAsia="zh-CN"/>
              </w:rPr>
            </w:pPr>
            <w:bookmarkStart w:id="18" w:name="dsource" w:colFirst="0" w:colLast="0"/>
            <w:bookmarkEnd w:id="17"/>
            <w:r w:rsidRPr="007D14AC">
              <w:rPr>
                <w:lang w:val="en-US" w:eastAsia="zh-CN"/>
              </w:rPr>
              <w:t>United States of America</w:t>
            </w:r>
          </w:p>
        </w:tc>
      </w:tr>
      <w:tr w:rsidR="001D5518" w:rsidRPr="007D14AC" w14:paraId="5B5207DA" w14:textId="77777777" w:rsidTr="001D5518">
        <w:trPr>
          <w:cantSplit/>
          <w:trHeight w:val="1572"/>
        </w:trPr>
        <w:tc>
          <w:tcPr>
            <w:tcW w:w="9889" w:type="dxa"/>
            <w:gridSpan w:val="2"/>
          </w:tcPr>
          <w:p w14:paraId="014F53E4" w14:textId="0EFAA6D4" w:rsidR="001D5518" w:rsidRPr="001D5518" w:rsidRDefault="001D5518" w:rsidP="001D5518">
            <w:pPr>
              <w:pStyle w:val="Source"/>
              <w:rPr>
                <w:b w:val="0"/>
                <w:bCs/>
                <w:lang w:val="en-US" w:eastAsia="zh-CN"/>
              </w:rPr>
            </w:pPr>
            <w:r w:rsidRPr="001D5518">
              <w:rPr>
                <w:b w:val="0"/>
                <w:bCs/>
                <w:caps/>
                <w:lang w:val="en-US" w:eastAsia="zh-CN"/>
              </w:rPr>
              <w:t>Draft framework of working document for sharing studies under WRC-27 Agenda Item 1.8</w:t>
            </w:r>
          </w:p>
        </w:tc>
      </w:tr>
      <w:tr w:rsidR="001D5518" w:rsidRPr="007D14AC" w14:paraId="727C2585" w14:textId="77777777" w:rsidTr="001D5518">
        <w:trPr>
          <w:cantSplit/>
          <w:trHeight w:val="1617"/>
        </w:trPr>
        <w:tc>
          <w:tcPr>
            <w:tcW w:w="9889" w:type="dxa"/>
            <w:gridSpan w:val="2"/>
          </w:tcPr>
          <w:p w14:paraId="4461AECF" w14:textId="40DEDAB9" w:rsidR="001D5518" w:rsidRPr="007D14AC" w:rsidRDefault="001D5518" w:rsidP="001D5518">
            <w:pPr>
              <w:pStyle w:val="Source"/>
              <w:spacing w:before="120"/>
              <w:rPr>
                <w:lang w:val="en-US" w:eastAsia="zh-CN"/>
              </w:rPr>
            </w:pPr>
            <w:r w:rsidRPr="00F03F8E">
              <w:t>Studies on possible new additional allocations to the radiolocation service on a primary basis in the frequency range 231.5-275 GHz, and possible new identifications for radiolocation service applications in frequency bands within the frequency range 275-700 GHz</w:t>
            </w:r>
          </w:p>
        </w:tc>
      </w:tr>
      <w:bookmarkEnd w:id="18"/>
      <w:tr w:rsidR="008547B0" w:rsidRPr="007D14AC" w14:paraId="72A02E09" w14:textId="77777777" w:rsidTr="004042F2">
        <w:trPr>
          <w:cantSplit/>
        </w:trPr>
        <w:tc>
          <w:tcPr>
            <w:tcW w:w="9889" w:type="dxa"/>
            <w:gridSpan w:val="2"/>
          </w:tcPr>
          <w:p w14:paraId="09C508A9" w14:textId="048684A2" w:rsidR="00F07DEF" w:rsidRDefault="00F03F8E" w:rsidP="004042F2">
            <w:pPr>
              <w:rPr>
                <w:lang w:eastAsia="zh-CN"/>
              </w:rPr>
            </w:pPr>
            <w:r w:rsidRPr="6EDB4102">
              <w:t xml:space="preserve">Pursuant to Resolution </w:t>
            </w:r>
            <w:r w:rsidRPr="007633B8">
              <w:rPr>
                <w:b/>
                <w:bCs/>
              </w:rPr>
              <w:t>663 (Rev.WRC-23)</w:t>
            </w:r>
            <w:r w:rsidRPr="6EDB4102">
              <w:t xml:space="preserve">, Working Party (WP) </w:t>
            </w:r>
            <w:r>
              <w:t xml:space="preserve">5B </w:t>
            </w:r>
            <w:r w:rsidRPr="6EDB4102">
              <w:t xml:space="preserve">is the responsible group for WRC-27 </w:t>
            </w:r>
            <w:r>
              <w:t>Agenda Item 1.8 request to consider possible additional spectrum allocations to the radiolocation service on a primary basis in the frequency range 231.5-275 GHz and possible new identifications for radiolocation service applications in frequency bands within the frequency range 275-700 GHz for millimetric and sub-millimetric wave imaging systems.</w:t>
            </w:r>
            <w:r w:rsidRPr="003B77FD">
              <w:rPr>
                <w:lang w:eastAsia="zh-CN"/>
              </w:rPr>
              <w:t xml:space="preserve"> This document will serve as a place to collect relevant technical and operational characteristics from affected services and </w:t>
            </w:r>
            <w:r>
              <w:rPr>
                <w:lang w:eastAsia="zh-CN"/>
              </w:rPr>
              <w:t xml:space="preserve">have </w:t>
            </w:r>
            <w:r w:rsidRPr="003B77FD">
              <w:rPr>
                <w:lang w:eastAsia="zh-CN"/>
              </w:rPr>
              <w:t>sections</w:t>
            </w:r>
            <w:r>
              <w:rPr>
                <w:lang w:eastAsia="zh-CN"/>
              </w:rPr>
              <w:t xml:space="preserve"> for</w:t>
            </w:r>
            <w:r w:rsidRPr="003B77FD">
              <w:rPr>
                <w:lang w:eastAsia="zh-CN"/>
              </w:rPr>
              <w:t xml:space="preserve"> the</w:t>
            </w:r>
            <w:r>
              <w:rPr>
                <w:lang w:eastAsia="zh-CN"/>
              </w:rPr>
              <w:t xml:space="preserve"> future</w:t>
            </w:r>
            <w:r w:rsidRPr="003B77FD">
              <w:rPr>
                <w:lang w:eastAsia="zh-CN"/>
              </w:rPr>
              <w:t xml:space="preserve"> sharing and compatibility studies and their associated results.</w:t>
            </w:r>
          </w:p>
          <w:p w14:paraId="3954507A" w14:textId="0197FA6D" w:rsidR="00F07DEF" w:rsidRPr="007D14AC" w:rsidRDefault="00F07DEF" w:rsidP="004042F2">
            <w:pPr>
              <w:rPr>
                <w:lang w:val="en-US" w:eastAsia="zh-CN"/>
              </w:rPr>
            </w:pPr>
            <w:r>
              <w:rPr>
                <w:lang w:eastAsia="zh-CN"/>
              </w:rPr>
              <w:t xml:space="preserve">The US has concerns about the impacts of Agenda Item 1.8 to incumbent services </w:t>
            </w:r>
            <w:r>
              <w:t>in the frequency range 231.5-275 GHz and within the frequency range 275-700 GHz.</w:t>
            </w:r>
          </w:p>
        </w:tc>
      </w:tr>
    </w:tbl>
    <w:p w14:paraId="0090C089" w14:textId="08F79F3E" w:rsidR="008547B0" w:rsidRPr="00ED4057" w:rsidRDefault="008547B0" w:rsidP="00E3588C">
      <w:pPr>
        <w:rPr>
          <w:lang w:val="en-US"/>
        </w:rPr>
      </w:pPr>
    </w:p>
    <w:p w14:paraId="1EA4C6D9" w14:textId="326D2496" w:rsidR="00E3588C" w:rsidRPr="00ED4057" w:rsidRDefault="00E3588C" w:rsidP="00E3588C">
      <w:pPr>
        <w:rPr>
          <w:lang w:val="en-US"/>
        </w:rPr>
      </w:pPr>
    </w:p>
    <w:p w14:paraId="20215959" w14:textId="3A6D706B" w:rsidR="00E3588C" w:rsidRPr="00ED4057" w:rsidRDefault="00E3588C" w:rsidP="00E3588C">
      <w:pPr>
        <w:rPr>
          <w:lang w:val="en-US"/>
        </w:rPr>
      </w:pPr>
    </w:p>
    <w:p w14:paraId="137E7E7C" w14:textId="76C704B4" w:rsidR="00E3588C" w:rsidRPr="00ED4057" w:rsidRDefault="00E3588C" w:rsidP="00E3588C">
      <w:pPr>
        <w:rPr>
          <w:lang w:val="en-US"/>
        </w:rPr>
      </w:pPr>
    </w:p>
    <w:p w14:paraId="09D02204" w14:textId="77777777" w:rsidR="007415BF" w:rsidRPr="00A534AE" w:rsidRDefault="007415BF" w:rsidP="007415BF">
      <w:r w:rsidRPr="00A534AE">
        <w:rPr>
          <w:b/>
        </w:rPr>
        <w:t>Attachment:</w:t>
      </w:r>
      <w:r>
        <w:rPr>
          <w:bCs/>
        </w:rPr>
        <w:tab/>
        <w:t xml:space="preserve">1 </w:t>
      </w:r>
    </w:p>
    <w:p w14:paraId="4C0C6D4B" w14:textId="13C9B27C" w:rsidR="00E3588C" w:rsidRPr="00ED4057" w:rsidRDefault="00E3588C" w:rsidP="00E3588C">
      <w:pPr>
        <w:rPr>
          <w:lang w:val="en-US"/>
        </w:rPr>
      </w:pPr>
    </w:p>
    <w:p w14:paraId="3BD10987" w14:textId="5D6748A6" w:rsidR="00E3588C" w:rsidRPr="00ED4057" w:rsidRDefault="00E3588C" w:rsidP="00E3588C">
      <w:pPr>
        <w:rPr>
          <w:lang w:val="en-US"/>
        </w:rPr>
      </w:pPr>
    </w:p>
    <w:p w14:paraId="5E5AE284" w14:textId="5FB0D677" w:rsidR="00E3588C" w:rsidRPr="00ED4057" w:rsidRDefault="00E3588C" w:rsidP="00E3588C">
      <w:pPr>
        <w:rPr>
          <w:lang w:val="en-US"/>
        </w:rPr>
      </w:pPr>
    </w:p>
    <w:p w14:paraId="1E207E61" w14:textId="5F9D1F56" w:rsidR="00E3588C" w:rsidRPr="00ED4057" w:rsidRDefault="00E3588C" w:rsidP="00E3588C">
      <w:pPr>
        <w:rPr>
          <w:lang w:val="en-US"/>
        </w:rPr>
      </w:pPr>
    </w:p>
    <w:p w14:paraId="29C806C0" w14:textId="79B7CBCA" w:rsidR="00E3588C" w:rsidRPr="00ED4057" w:rsidRDefault="00E3588C" w:rsidP="00E3588C">
      <w:pPr>
        <w:rPr>
          <w:lang w:val="en-US"/>
        </w:rPr>
      </w:pPr>
    </w:p>
    <w:p w14:paraId="1B11EEA2" w14:textId="19FC8636" w:rsidR="00E3588C" w:rsidRPr="00ED4057" w:rsidRDefault="00E3588C" w:rsidP="00E3588C">
      <w:pPr>
        <w:rPr>
          <w:lang w:val="en-US"/>
        </w:rPr>
      </w:pPr>
    </w:p>
    <w:p w14:paraId="07B5726E" w14:textId="56F38AE6" w:rsidR="00E3588C" w:rsidRPr="00ED4057" w:rsidRDefault="00E3588C" w:rsidP="00E3588C">
      <w:pPr>
        <w:rPr>
          <w:lang w:val="en-US"/>
        </w:rPr>
      </w:pPr>
    </w:p>
    <w:p w14:paraId="58248873" w14:textId="0C937707" w:rsidR="00E3588C" w:rsidRPr="00ED4057" w:rsidRDefault="00E3588C" w:rsidP="00E3588C">
      <w:pPr>
        <w:rPr>
          <w:lang w:val="en-US"/>
        </w:rPr>
      </w:pPr>
    </w:p>
    <w:p w14:paraId="1049F374" w14:textId="000D6D8E" w:rsidR="00E3588C" w:rsidRPr="00ED4057" w:rsidRDefault="00E3588C" w:rsidP="00E3588C">
      <w:pPr>
        <w:rPr>
          <w:lang w:val="en-US"/>
        </w:rPr>
      </w:pPr>
    </w:p>
    <w:p w14:paraId="1E308DD8" w14:textId="47BE6638" w:rsidR="00E3588C" w:rsidRPr="00ED4057" w:rsidRDefault="00E3588C" w:rsidP="00E3588C">
      <w:pPr>
        <w:rPr>
          <w:lang w:val="en-US"/>
        </w:rPr>
      </w:pPr>
    </w:p>
    <w:p w14:paraId="46278A35" w14:textId="05F65F16" w:rsidR="00B3688F" w:rsidRDefault="00B3688F" w:rsidP="00E3588C">
      <w:pPr>
        <w:rPr>
          <w:lang w:val="en-US"/>
        </w:rPr>
      </w:pPr>
    </w:p>
    <w:p w14:paraId="57AA76B4" w14:textId="4793AFEC" w:rsidR="00B3688F" w:rsidRDefault="003D0314" w:rsidP="00CD4944">
      <w:pPr>
        <w:pStyle w:val="Title2"/>
        <w:rPr>
          <w:lang w:eastAsia="zh-CN"/>
        </w:rPr>
      </w:pPr>
      <w:r>
        <w:rPr>
          <w:lang w:eastAsia="zh-CN"/>
        </w:rPr>
        <w:t>Attachment 1</w:t>
      </w:r>
    </w:p>
    <w:tbl>
      <w:tblPr>
        <w:tblpPr w:leftFromText="180" w:rightFromText="180" w:vertAnchor="page" w:horzAnchor="margin" w:tblpY="3913"/>
        <w:tblW w:w="9889" w:type="dxa"/>
        <w:tblLayout w:type="fixed"/>
        <w:tblLook w:val="0000" w:firstRow="0" w:lastRow="0" w:firstColumn="0" w:lastColumn="0" w:noHBand="0" w:noVBand="0"/>
      </w:tblPr>
      <w:tblGrid>
        <w:gridCol w:w="9889"/>
      </w:tblGrid>
      <w:tr w:rsidR="001D5518" w:rsidRPr="003F5FAB" w14:paraId="754B1A22" w14:textId="77777777" w:rsidTr="001D5518">
        <w:trPr>
          <w:cantSplit/>
        </w:trPr>
        <w:tc>
          <w:tcPr>
            <w:tcW w:w="9889" w:type="dxa"/>
          </w:tcPr>
          <w:p w14:paraId="5B76BD5A" w14:textId="77777777" w:rsidR="001D5518" w:rsidRPr="00F03F8E" w:rsidRDefault="001D5518" w:rsidP="001D5518">
            <w:pPr>
              <w:jc w:val="center"/>
              <w:rPr>
                <w:lang w:val="en-US" w:eastAsia="zh-CN"/>
              </w:rPr>
            </w:pPr>
            <w:r w:rsidRPr="0022090F">
              <w:rPr>
                <w:caps/>
                <w:sz w:val="28"/>
                <w:lang w:val="en-US" w:eastAsia="zh-CN"/>
              </w:rPr>
              <w:t>Draft framework of working document for sharing studies under WRC-27 Agenda Item 1.8</w:t>
            </w:r>
          </w:p>
        </w:tc>
      </w:tr>
      <w:tr w:rsidR="001D5518" w:rsidRPr="003F5FAB" w14:paraId="0C3B2BB4" w14:textId="77777777" w:rsidTr="001D5518">
        <w:trPr>
          <w:cantSplit/>
        </w:trPr>
        <w:tc>
          <w:tcPr>
            <w:tcW w:w="9889" w:type="dxa"/>
          </w:tcPr>
          <w:p w14:paraId="5D366E87" w14:textId="77777777" w:rsidR="001D5518" w:rsidRPr="003F5FAB" w:rsidRDefault="001D5518" w:rsidP="001D5518">
            <w:pPr>
              <w:pStyle w:val="Title4"/>
              <w:rPr>
                <w:lang w:eastAsia="zh-CN"/>
              </w:rPr>
            </w:pPr>
            <w:r w:rsidRPr="00F03F8E">
              <w:t>Studies on possible new additional allocations to the radiolocation service on a primary basis in the frequency range 231.5-275 GHz, and possible new identifications for radiolocation service applications in frequency bands within the frequency range 275-700 GHz</w:t>
            </w:r>
          </w:p>
        </w:tc>
      </w:tr>
    </w:tbl>
    <w:p w14:paraId="39741218" w14:textId="77777777" w:rsidR="00F03F8E" w:rsidRDefault="00F03F8E" w:rsidP="0022090F">
      <w:pPr>
        <w:jc w:val="center"/>
        <w:rPr>
          <w:caps/>
          <w:sz w:val="28"/>
          <w:lang w:val="en-US" w:eastAsia="zh-CN"/>
        </w:rPr>
      </w:pPr>
    </w:p>
    <w:p w14:paraId="1ABC3ADD" w14:textId="77777777" w:rsidR="00F03F8E" w:rsidRPr="00CD4944" w:rsidRDefault="00F03F8E" w:rsidP="003D0314">
      <w:pPr>
        <w:rPr>
          <w:lang w:val="en-US" w:eastAsia="zh-CN"/>
        </w:rPr>
      </w:pPr>
    </w:p>
    <w:sdt>
      <w:sdtPr>
        <w:rPr>
          <w:rFonts w:ascii="Times New Roman" w:eastAsia="Times New Roman" w:hAnsi="Times New Roman" w:cs="Times New Roman"/>
          <w:color w:val="auto"/>
          <w:sz w:val="24"/>
          <w:szCs w:val="20"/>
          <w:lang w:val="en-GB"/>
        </w:rPr>
        <w:id w:val="405572681"/>
        <w:docPartObj>
          <w:docPartGallery w:val="Table of Contents"/>
          <w:docPartUnique/>
        </w:docPartObj>
      </w:sdtPr>
      <w:sdtEndPr>
        <w:rPr>
          <w:b/>
          <w:bCs/>
          <w:noProof/>
        </w:rPr>
      </w:sdtEndPr>
      <w:sdtContent>
        <w:p w14:paraId="550209F3" w14:textId="44D65444" w:rsidR="008547B0" w:rsidRPr="00ED4057" w:rsidRDefault="00F03F8E" w:rsidP="008547B0">
          <w:pPr>
            <w:pStyle w:val="TOCHeading"/>
            <w:rPr>
              <w:color w:val="000000" w:themeColor="text1"/>
            </w:rPr>
          </w:pPr>
          <w:r>
            <w:rPr>
              <w:color w:val="000000" w:themeColor="text1"/>
            </w:rPr>
            <w:t xml:space="preserve">Table of </w:t>
          </w:r>
          <w:r w:rsidR="008547B0" w:rsidRPr="00ED4057">
            <w:rPr>
              <w:color w:val="000000" w:themeColor="text1"/>
            </w:rPr>
            <w:t>Contents</w:t>
          </w:r>
        </w:p>
        <w:p w14:paraId="1B355A91" w14:textId="4F70B56A" w:rsidR="00A6711F" w:rsidRDefault="008547B0">
          <w:pPr>
            <w:pStyle w:val="TOC1"/>
            <w:rPr>
              <w:rFonts w:asciiTheme="minorHAnsi" w:eastAsiaTheme="minorEastAsia" w:hAnsiTheme="minorHAnsi" w:cstheme="minorBidi"/>
              <w:noProof/>
              <w:kern w:val="2"/>
              <w:sz w:val="22"/>
              <w:szCs w:val="22"/>
              <w:lang w:val="en-US"/>
              <w14:ligatures w14:val="standardContextual"/>
            </w:rPr>
          </w:pPr>
          <w:r w:rsidRPr="00ED4057">
            <w:rPr>
              <w:lang w:val="en-US"/>
            </w:rPr>
            <w:fldChar w:fldCharType="begin"/>
          </w:r>
          <w:r w:rsidRPr="00ED4057">
            <w:rPr>
              <w:lang w:val="en-US"/>
            </w:rPr>
            <w:instrText xml:space="preserve"> TOC \o "1-3" \h \z \u </w:instrText>
          </w:r>
          <w:r w:rsidRPr="00ED4057">
            <w:rPr>
              <w:lang w:val="en-US"/>
            </w:rPr>
            <w:fldChar w:fldCharType="separate"/>
          </w:r>
          <w:hyperlink w:anchor="_Toc174198128" w:history="1">
            <w:r w:rsidR="00A6711F" w:rsidRPr="00FE6C63">
              <w:rPr>
                <w:rStyle w:val="Hyperlink"/>
                <w:noProof/>
                <w:lang w:val="en-US" w:eastAsia="zh-CN"/>
              </w:rPr>
              <w:t>1</w:t>
            </w:r>
            <w:r w:rsidR="00A6711F">
              <w:rPr>
                <w:rFonts w:asciiTheme="minorHAnsi" w:eastAsiaTheme="minorEastAsia" w:hAnsiTheme="minorHAnsi" w:cstheme="minorBidi"/>
                <w:noProof/>
                <w:kern w:val="2"/>
                <w:sz w:val="22"/>
                <w:szCs w:val="22"/>
                <w:lang w:val="en-US"/>
                <w14:ligatures w14:val="standardContextual"/>
              </w:rPr>
              <w:tab/>
            </w:r>
            <w:r w:rsidR="00A6711F" w:rsidRPr="00FE6C63">
              <w:rPr>
                <w:rStyle w:val="Hyperlink"/>
                <w:noProof/>
                <w:lang w:val="en-US" w:eastAsia="zh-CN"/>
              </w:rPr>
              <w:t>Introduction</w:t>
            </w:r>
            <w:r w:rsidR="00A6711F">
              <w:rPr>
                <w:noProof/>
                <w:webHidden/>
              </w:rPr>
              <w:tab/>
            </w:r>
            <w:r w:rsidR="00A6711F">
              <w:rPr>
                <w:noProof/>
                <w:webHidden/>
              </w:rPr>
              <w:fldChar w:fldCharType="begin"/>
            </w:r>
            <w:r w:rsidR="00A6711F">
              <w:rPr>
                <w:noProof/>
                <w:webHidden/>
              </w:rPr>
              <w:instrText xml:space="preserve"> PAGEREF _Toc174198128 \h </w:instrText>
            </w:r>
            <w:r w:rsidR="00A6711F">
              <w:rPr>
                <w:noProof/>
                <w:webHidden/>
              </w:rPr>
            </w:r>
            <w:r w:rsidR="00A6711F">
              <w:rPr>
                <w:noProof/>
                <w:webHidden/>
              </w:rPr>
              <w:fldChar w:fldCharType="separate"/>
            </w:r>
            <w:r w:rsidR="00A6711F">
              <w:rPr>
                <w:noProof/>
                <w:webHidden/>
              </w:rPr>
              <w:t>4</w:t>
            </w:r>
            <w:r w:rsidR="00A6711F">
              <w:rPr>
                <w:noProof/>
                <w:webHidden/>
              </w:rPr>
              <w:fldChar w:fldCharType="end"/>
            </w:r>
          </w:hyperlink>
        </w:p>
        <w:p w14:paraId="68E03727" w14:textId="53A1FAB5" w:rsidR="00A6711F" w:rsidRDefault="00A6711F">
          <w:pPr>
            <w:pStyle w:val="TOC3"/>
            <w:rPr>
              <w:rFonts w:asciiTheme="minorHAnsi" w:eastAsiaTheme="minorEastAsia" w:hAnsiTheme="minorHAnsi" w:cstheme="minorBidi"/>
              <w:noProof/>
              <w:kern w:val="2"/>
              <w:sz w:val="22"/>
              <w:szCs w:val="22"/>
              <w:lang w:val="en-US"/>
              <w14:ligatures w14:val="standardContextual"/>
            </w:rPr>
          </w:pPr>
          <w:hyperlink w:anchor="_Toc174198129" w:history="1">
            <w:r w:rsidRPr="00FE6C63">
              <w:rPr>
                <w:rStyle w:val="Hyperlink"/>
                <w:bCs/>
                <w:noProof/>
                <w:lang w:val="en-US" w:eastAsia="zh-CN"/>
              </w:rPr>
              <w:t>1.1</w:t>
            </w:r>
            <w:r>
              <w:rPr>
                <w:rFonts w:asciiTheme="minorHAnsi" w:eastAsiaTheme="minorEastAsia" w:hAnsiTheme="minorHAnsi" w:cstheme="minorBidi"/>
                <w:noProof/>
                <w:kern w:val="2"/>
                <w:sz w:val="22"/>
                <w:szCs w:val="22"/>
                <w:lang w:val="en-US"/>
                <w14:ligatures w14:val="standardContextual"/>
              </w:rPr>
              <w:tab/>
            </w:r>
            <w:r w:rsidRPr="00FE6C63">
              <w:rPr>
                <w:rStyle w:val="Hyperlink"/>
                <w:noProof/>
                <w:lang w:val="en-US" w:eastAsia="zh-CN"/>
              </w:rPr>
              <w:t>Table of EESS (passive) bands under consideration</w:t>
            </w:r>
            <w:r>
              <w:rPr>
                <w:noProof/>
                <w:webHidden/>
              </w:rPr>
              <w:tab/>
            </w:r>
            <w:r>
              <w:rPr>
                <w:noProof/>
                <w:webHidden/>
              </w:rPr>
              <w:fldChar w:fldCharType="begin"/>
            </w:r>
            <w:r>
              <w:rPr>
                <w:noProof/>
                <w:webHidden/>
              </w:rPr>
              <w:instrText xml:space="preserve"> PAGEREF _Toc174198129 \h </w:instrText>
            </w:r>
            <w:r>
              <w:rPr>
                <w:noProof/>
                <w:webHidden/>
              </w:rPr>
            </w:r>
            <w:r>
              <w:rPr>
                <w:noProof/>
                <w:webHidden/>
              </w:rPr>
              <w:fldChar w:fldCharType="separate"/>
            </w:r>
            <w:r>
              <w:rPr>
                <w:noProof/>
                <w:webHidden/>
              </w:rPr>
              <w:t>4</w:t>
            </w:r>
            <w:r>
              <w:rPr>
                <w:noProof/>
                <w:webHidden/>
              </w:rPr>
              <w:fldChar w:fldCharType="end"/>
            </w:r>
          </w:hyperlink>
        </w:p>
        <w:p w14:paraId="7CB0C222" w14:textId="039F07F1" w:rsidR="00A6711F" w:rsidRDefault="00A6711F">
          <w:pPr>
            <w:pStyle w:val="TOC3"/>
            <w:rPr>
              <w:rFonts w:asciiTheme="minorHAnsi" w:eastAsiaTheme="minorEastAsia" w:hAnsiTheme="minorHAnsi" w:cstheme="minorBidi"/>
              <w:noProof/>
              <w:kern w:val="2"/>
              <w:sz w:val="22"/>
              <w:szCs w:val="22"/>
              <w:lang w:val="en-US"/>
              <w14:ligatures w14:val="standardContextual"/>
            </w:rPr>
          </w:pPr>
          <w:hyperlink w:anchor="_Toc174198130" w:history="1">
            <w:r w:rsidRPr="00FE6C63">
              <w:rPr>
                <w:rStyle w:val="Hyperlink"/>
                <w:bCs/>
                <w:noProof/>
                <w:lang w:val="en-US" w:eastAsia="zh-CN"/>
              </w:rPr>
              <w:t>1.2</w:t>
            </w:r>
            <w:r>
              <w:rPr>
                <w:rFonts w:asciiTheme="minorHAnsi" w:eastAsiaTheme="minorEastAsia" w:hAnsiTheme="minorHAnsi" w:cstheme="minorBidi"/>
                <w:noProof/>
                <w:kern w:val="2"/>
                <w:sz w:val="22"/>
                <w:szCs w:val="22"/>
                <w:lang w:val="en-US"/>
                <w14:ligatures w14:val="standardContextual"/>
              </w:rPr>
              <w:tab/>
            </w:r>
            <w:r w:rsidRPr="00FE6C63">
              <w:rPr>
                <w:rStyle w:val="Hyperlink"/>
                <w:noProof/>
                <w:lang w:val="en-US" w:eastAsia="zh-CN"/>
              </w:rPr>
              <w:t>References and related ITU-R documents</w:t>
            </w:r>
            <w:r>
              <w:rPr>
                <w:noProof/>
                <w:webHidden/>
              </w:rPr>
              <w:tab/>
            </w:r>
            <w:r>
              <w:rPr>
                <w:noProof/>
                <w:webHidden/>
              </w:rPr>
              <w:fldChar w:fldCharType="begin"/>
            </w:r>
            <w:r>
              <w:rPr>
                <w:noProof/>
                <w:webHidden/>
              </w:rPr>
              <w:instrText xml:space="preserve"> PAGEREF _Toc174198130 \h </w:instrText>
            </w:r>
            <w:r>
              <w:rPr>
                <w:noProof/>
                <w:webHidden/>
              </w:rPr>
            </w:r>
            <w:r>
              <w:rPr>
                <w:noProof/>
                <w:webHidden/>
              </w:rPr>
              <w:fldChar w:fldCharType="separate"/>
            </w:r>
            <w:r>
              <w:rPr>
                <w:noProof/>
                <w:webHidden/>
              </w:rPr>
              <w:t>5</w:t>
            </w:r>
            <w:r>
              <w:rPr>
                <w:noProof/>
                <w:webHidden/>
              </w:rPr>
              <w:fldChar w:fldCharType="end"/>
            </w:r>
          </w:hyperlink>
        </w:p>
        <w:p w14:paraId="241492EE" w14:textId="3DE6E7EB" w:rsidR="00A6711F" w:rsidRDefault="00A6711F">
          <w:pPr>
            <w:pStyle w:val="TOC3"/>
            <w:rPr>
              <w:rFonts w:asciiTheme="minorHAnsi" w:eastAsiaTheme="minorEastAsia" w:hAnsiTheme="minorHAnsi" w:cstheme="minorBidi"/>
              <w:noProof/>
              <w:kern w:val="2"/>
              <w:sz w:val="22"/>
              <w:szCs w:val="22"/>
              <w:lang w:val="en-US"/>
              <w14:ligatures w14:val="standardContextual"/>
            </w:rPr>
          </w:pPr>
          <w:hyperlink w:anchor="_Toc174198131" w:history="1">
            <w:r w:rsidRPr="00FE6C63">
              <w:rPr>
                <w:rStyle w:val="Hyperlink"/>
                <w:bCs/>
                <w:noProof/>
              </w:rPr>
              <w:t>1.4</w:t>
            </w:r>
            <w:r>
              <w:rPr>
                <w:rFonts w:asciiTheme="minorHAnsi" w:eastAsiaTheme="minorEastAsia" w:hAnsiTheme="minorHAnsi" w:cstheme="minorBidi"/>
                <w:noProof/>
                <w:kern w:val="2"/>
                <w:sz w:val="22"/>
                <w:szCs w:val="22"/>
                <w:lang w:val="en-US"/>
                <w14:ligatures w14:val="standardContextual"/>
              </w:rPr>
              <w:tab/>
            </w:r>
            <w:r w:rsidRPr="00FE6C63">
              <w:rPr>
                <w:rStyle w:val="Hyperlink"/>
                <w:noProof/>
              </w:rPr>
              <w:t>Information on the services allocated in and adjacent to the frequency bands studied under WRC-27 agenda item 1.8 and related footnotes</w:t>
            </w:r>
            <w:r>
              <w:rPr>
                <w:noProof/>
                <w:webHidden/>
              </w:rPr>
              <w:tab/>
            </w:r>
            <w:r>
              <w:rPr>
                <w:noProof/>
                <w:webHidden/>
              </w:rPr>
              <w:fldChar w:fldCharType="begin"/>
            </w:r>
            <w:r>
              <w:rPr>
                <w:noProof/>
                <w:webHidden/>
              </w:rPr>
              <w:instrText xml:space="preserve"> PAGEREF _Toc174198131 \h </w:instrText>
            </w:r>
            <w:r>
              <w:rPr>
                <w:noProof/>
                <w:webHidden/>
              </w:rPr>
            </w:r>
            <w:r>
              <w:rPr>
                <w:noProof/>
                <w:webHidden/>
              </w:rPr>
              <w:fldChar w:fldCharType="separate"/>
            </w:r>
            <w:r>
              <w:rPr>
                <w:noProof/>
                <w:webHidden/>
              </w:rPr>
              <w:t>5</w:t>
            </w:r>
            <w:r>
              <w:rPr>
                <w:noProof/>
                <w:webHidden/>
              </w:rPr>
              <w:fldChar w:fldCharType="end"/>
            </w:r>
          </w:hyperlink>
        </w:p>
        <w:p w14:paraId="4455829C" w14:textId="0608FCF5" w:rsidR="00A6711F" w:rsidRDefault="00A6711F">
          <w:pPr>
            <w:pStyle w:val="TOC1"/>
            <w:rPr>
              <w:rFonts w:asciiTheme="minorHAnsi" w:eastAsiaTheme="minorEastAsia" w:hAnsiTheme="minorHAnsi" w:cstheme="minorBidi"/>
              <w:noProof/>
              <w:kern w:val="2"/>
              <w:sz w:val="22"/>
              <w:szCs w:val="22"/>
              <w:lang w:val="en-US"/>
              <w14:ligatures w14:val="standardContextual"/>
            </w:rPr>
          </w:pPr>
          <w:hyperlink w:anchor="_Toc174198132" w:history="1">
            <w:r w:rsidRPr="00FE6C63">
              <w:rPr>
                <w:rStyle w:val="Hyperlink"/>
                <w:noProof/>
                <w:lang w:val="en-US" w:eastAsia="zh-CN"/>
              </w:rPr>
              <w:t>2</w:t>
            </w:r>
            <w:r>
              <w:rPr>
                <w:rFonts w:asciiTheme="minorHAnsi" w:eastAsiaTheme="minorEastAsia" w:hAnsiTheme="minorHAnsi" w:cstheme="minorBidi"/>
                <w:noProof/>
                <w:kern w:val="2"/>
                <w:sz w:val="22"/>
                <w:szCs w:val="22"/>
                <w:lang w:val="en-US"/>
                <w14:ligatures w14:val="standardContextual"/>
              </w:rPr>
              <w:tab/>
            </w:r>
            <w:r w:rsidRPr="00FE6C63">
              <w:rPr>
                <w:rStyle w:val="Hyperlink"/>
                <w:noProof/>
                <w:lang w:val="en-US" w:eastAsia="zh-CN"/>
              </w:rPr>
              <w:t>Technical and operational characteristics from affected services (EESS passive services)</w:t>
            </w:r>
            <w:r>
              <w:rPr>
                <w:noProof/>
                <w:webHidden/>
              </w:rPr>
              <w:tab/>
            </w:r>
            <w:r>
              <w:rPr>
                <w:noProof/>
                <w:webHidden/>
              </w:rPr>
              <w:fldChar w:fldCharType="begin"/>
            </w:r>
            <w:r>
              <w:rPr>
                <w:noProof/>
                <w:webHidden/>
              </w:rPr>
              <w:instrText xml:space="preserve"> PAGEREF _Toc174198132 \h </w:instrText>
            </w:r>
            <w:r>
              <w:rPr>
                <w:noProof/>
                <w:webHidden/>
              </w:rPr>
            </w:r>
            <w:r>
              <w:rPr>
                <w:noProof/>
                <w:webHidden/>
              </w:rPr>
              <w:fldChar w:fldCharType="separate"/>
            </w:r>
            <w:r>
              <w:rPr>
                <w:noProof/>
                <w:webHidden/>
              </w:rPr>
              <w:t>9</w:t>
            </w:r>
            <w:r>
              <w:rPr>
                <w:noProof/>
                <w:webHidden/>
              </w:rPr>
              <w:fldChar w:fldCharType="end"/>
            </w:r>
          </w:hyperlink>
        </w:p>
        <w:p w14:paraId="1F8085D2" w14:textId="00890FD7" w:rsidR="00A6711F" w:rsidRDefault="00A6711F">
          <w:pPr>
            <w:pStyle w:val="TOC2"/>
            <w:rPr>
              <w:rFonts w:asciiTheme="minorHAnsi" w:eastAsiaTheme="minorEastAsia" w:hAnsiTheme="minorHAnsi" w:cstheme="minorBidi"/>
              <w:noProof/>
              <w:kern w:val="2"/>
              <w:sz w:val="22"/>
              <w:szCs w:val="22"/>
              <w:lang w:val="en-US"/>
              <w14:ligatures w14:val="standardContextual"/>
            </w:rPr>
          </w:pPr>
          <w:hyperlink w:anchor="_Toc174198133" w:history="1">
            <w:r w:rsidRPr="00FE6C63">
              <w:rPr>
                <w:rStyle w:val="Hyperlink"/>
                <w:noProof/>
                <w:lang w:val="en-US"/>
              </w:rPr>
              <w:t>2.2</w:t>
            </w:r>
            <w:r>
              <w:rPr>
                <w:rFonts w:asciiTheme="minorHAnsi" w:eastAsiaTheme="minorEastAsia" w:hAnsiTheme="minorHAnsi" w:cstheme="minorBidi"/>
                <w:noProof/>
                <w:kern w:val="2"/>
                <w:sz w:val="22"/>
                <w:szCs w:val="22"/>
                <w:lang w:val="en-US"/>
                <w14:ligatures w14:val="standardContextual"/>
              </w:rPr>
              <w:tab/>
            </w:r>
            <w:r w:rsidRPr="00FE6C63">
              <w:rPr>
                <w:rStyle w:val="Hyperlink"/>
                <w:noProof/>
                <w:lang w:val="en-US"/>
              </w:rPr>
              <w:t>231-275 GHz systems</w:t>
            </w:r>
            <w:r>
              <w:rPr>
                <w:noProof/>
                <w:webHidden/>
              </w:rPr>
              <w:tab/>
            </w:r>
            <w:r>
              <w:rPr>
                <w:noProof/>
                <w:webHidden/>
              </w:rPr>
              <w:fldChar w:fldCharType="begin"/>
            </w:r>
            <w:r>
              <w:rPr>
                <w:noProof/>
                <w:webHidden/>
              </w:rPr>
              <w:instrText xml:space="preserve"> PAGEREF _Toc174198133 \h </w:instrText>
            </w:r>
            <w:r>
              <w:rPr>
                <w:noProof/>
                <w:webHidden/>
              </w:rPr>
            </w:r>
            <w:r>
              <w:rPr>
                <w:noProof/>
                <w:webHidden/>
              </w:rPr>
              <w:fldChar w:fldCharType="separate"/>
            </w:r>
            <w:r>
              <w:rPr>
                <w:noProof/>
                <w:webHidden/>
              </w:rPr>
              <w:t>9</w:t>
            </w:r>
            <w:r>
              <w:rPr>
                <w:noProof/>
                <w:webHidden/>
              </w:rPr>
              <w:fldChar w:fldCharType="end"/>
            </w:r>
          </w:hyperlink>
        </w:p>
        <w:p w14:paraId="209A9964" w14:textId="7A266A46" w:rsidR="00A6711F" w:rsidRDefault="00A6711F">
          <w:pPr>
            <w:pStyle w:val="TOC2"/>
            <w:rPr>
              <w:rFonts w:asciiTheme="minorHAnsi" w:eastAsiaTheme="minorEastAsia" w:hAnsiTheme="minorHAnsi" w:cstheme="minorBidi"/>
              <w:noProof/>
              <w:kern w:val="2"/>
              <w:sz w:val="22"/>
              <w:szCs w:val="22"/>
              <w:lang w:val="en-US"/>
              <w14:ligatures w14:val="standardContextual"/>
            </w:rPr>
          </w:pPr>
          <w:hyperlink w:anchor="_Toc174198134" w:history="1">
            <w:r w:rsidRPr="00FE6C63">
              <w:rPr>
                <w:rStyle w:val="Hyperlink"/>
                <w:noProof/>
                <w:lang w:val="en-US"/>
              </w:rPr>
              <w:t>2.3</w:t>
            </w:r>
            <w:r>
              <w:rPr>
                <w:rFonts w:asciiTheme="minorHAnsi" w:eastAsiaTheme="minorEastAsia" w:hAnsiTheme="minorHAnsi" w:cstheme="minorBidi"/>
                <w:noProof/>
                <w:kern w:val="2"/>
                <w:sz w:val="22"/>
                <w:szCs w:val="22"/>
                <w:lang w:val="en-US"/>
                <w14:ligatures w14:val="standardContextual"/>
              </w:rPr>
              <w:tab/>
            </w:r>
            <w:r w:rsidRPr="00FE6C63">
              <w:rPr>
                <w:rStyle w:val="Hyperlink"/>
                <w:noProof/>
                <w:lang w:val="en-US"/>
              </w:rPr>
              <w:t>275-700 GHz systems</w:t>
            </w:r>
            <w:r>
              <w:rPr>
                <w:noProof/>
                <w:webHidden/>
              </w:rPr>
              <w:tab/>
            </w:r>
            <w:r>
              <w:rPr>
                <w:noProof/>
                <w:webHidden/>
              </w:rPr>
              <w:fldChar w:fldCharType="begin"/>
            </w:r>
            <w:r>
              <w:rPr>
                <w:noProof/>
                <w:webHidden/>
              </w:rPr>
              <w:instrText xml:space="preserve"> PAGEREF _Toc174198134 \h </w:instrText>
            </w:r>
            <w:r>
              <w:rPr>
                <w:noProof/>
                <w:webHidden/>
              </w:rPr>
            </w:r>
            <w:r>
              <w:rPr>
                <w:noProof/>
                <w:webHidden/>
              </w:rPr>
              <w:fldChar w:fldCharType="separate"/>
            </w:r>
            <w:r>
              <w:rPr>
                <w:noProof/>
                <w:webHidden/>
              </w:rPr>
              <w:t>9</w:t>
            </w:r>
            <w:r>
              <w:rPr>
                <w:noProof/>
                <w:webHidden/>
              </w:rPr>
              <w:fldChar w:fldCharType="end"/>
            </w:r>
          </w:hyperlink>
        </w:p>
        <w:p w14:paraId="65FB4B78" w14:textId="2C2B51E1" w:rsidR="00A6711F" w:rsidRDefault="00A6711F">
          <w:pPr>
            <w:pStyle w:val="TOC1"/>
            <w:rPr>
              <w:rFonts w:asciiTheme="minorHAnsi" w:eastAsiaTheme="minorEastAsia" w:hAnsiTheme="minorHAnsi" w:cstheme="minorBidi"/>
              <w:noProof/>
              <w:kern w:val="2"/>
              <w:sz w:val="22"/>
              <w:szCs w:val="22"/>
              <w:lang w:val="en-US"/>
              <w14:ligatures w14:val="standardContextual"/>
            </w:rPr>
          </w:pPr>
          <w:hyperlink w:anchor="_Toc174198135" w:history="1">
            <w:r w:rsidRPr="00FE6C63">
              <w:rPr>
                <w:rStyle w:val="Hyperlink"/>
                <w:noProof/>
              </w:rPr>
              <w:t>Protection criteria for EESS (passive)</w:t>
            </w:r>
            <w:r>
              <w:rPr>
                <w:noProof/>
                <w:webHidden/>
              </w:rPr>
              <w:tab/>
            </w:r>
            <w:r>
              <w:rPr>
                <w:noProof/>
                <w:webHidden/>
              </w:rPr>
              <w:fldChar w:fldCharType="begin"/>
            </w:r>
            <w:r>
              <w:rPr>
                <w:noProof/>
                <w:webHidden/>
              </w:rPr>
              <w:instrText xml:space="preserve"> PAGEREF _Toc174198135 \h </w:instrText>
            </w:r>
            <w:r>
              <w:rPr>
                <w:noProof/>
                <w:webHidden/>
              </w:rPr>
            </w:r>
            <w:r>
              <w:rPr>
                <w:noProof/>
                <w:webHidden/>
              </w:rPr>
              <w:fldChar w:fldCharType="separate"/>
            </w:r>
            <w:r>
              <w:rPr>
                <w:noProof/>
                <w:webHidden/>
              </w:rPr>
              <w:t>10</w:t>
            </w:r>
            <w:r>
              <w:rPr>
                <w:noProof/>
                <w:webHidden/>
              </w:rPr>
              <w:fldChar w:fldCharType="end"/>
            </w:r>
          </w:hyperlink>
        </w:p>
        <w:p w14:paraId="748B38FF" w14:textId="602ABEBB" w:rsidR="00A6711F" w:rsidRDefault="00A6711F">
          <w:pPr>
            <w:pStyle w:val="TOC1"/>
            <w:rPr>
              <w:rFonts w:asciiTheme="minorHAnsi" w:eastAsiaTheme="minorEastAsia" w:hAnsiTheme="minorHAnsi" w:cstheme="minorBidi"/>
              <w:noProof/>
              <w:kern w:val="2"/>
              <w:sz w:val="22"/>
              <w:szCs w:val="22"/>
              <w:lang w:val="en-US"/>
              <w14:ligatures w14:val="standardContextual"/>
            </w:rPr>
          </w:pPr>
          <w:hyperlink w:anchor="_Toc174198136" w:history="1">
            <w:r w:rsidRPr="00FE6C63">
              <w:rPr>
                <w:rStyle w:val="Hyperlink"/>
                <w:noProof/>
                <w:lang w:val="en-US" w:eastAsia="zh-CN"/>
              </w:rPr>
              <w:t>3</w:t>
            </w:r>
            <w:r>
              <w:rPr>
                <w:rFonts w:asciiTheme="minorHAnsi" w:eastAsiaTheme="minorEastAsia" w:hAnsiTheme="minorHAnsi" w:cstheme="minorBidi"/>
                <w:noProof/>
                <w:kern w:val="2"/>
                <w:sz w:val="22"/>
                <w:szCs w:val="22"/>
                <w:lang w:val="en-US"/>
                <w14:ligatures w14:val="standardContextual"/>
              </w:rPr>
              <w:tab/>
            </w:r>
            <w:r w:rsidRPr="00FE6C63">
              <w:rPr>
                <w:rStyle w:val="Hyperlink"/>
                <w:noProof/>
                <w:lang w:val="en-US" w:eastAsia="zh-CN"/>
              </w:rPr>
              <w:t>Sharing and compatibility studies</w:t>
            </w:r>
            <w:r>
              <w:rPr>
                <w:noProof/>
                <w:webHidden/>
              </w:rPr>
              <w:tab/>
            </w:r>
            <w:r>
              <w:rPr>
                <w:noProof/>
                <w:webHidden/>
              </w:rPr>
              <w:fldChar w:fldCharType="begin"/>
            </w:r>
            <w:r>
              <w:rPr>
                <w:noProof/>
                <w:webHidden/>
              </w:rPr>
              <w:instrText xml:space="preserve"> PAGEREF _Toc174198136 \h </w:instrText>
            </w:r>
            <w:r>
              <w:rPr>
                <w:noProof/>
                <w:webHidden/>
              </w:rPr>
            </w:r>
            <w:r>
              <w:rPr>
                <w:noProof/>
                <w:webHidden/>
              </w:rPr>
              <w:fldChar w:fldCharType="separate"/>
            </w:r>
            <w:r>
              <w:rPr>
                <w:noProof/>
                <w:webHidden/>
              </w:rPr>
              <w:t>10</w:t>
            </w:r>
            <w:r>
              <w:rPr>
                <w:noProof/>
                <w:webHidden/>
              </w:rPr>
              <w:fldChar w:fldCharType="end"/>
            </w:r>
          </w:hyperlink>
        </w:p>
        <w:p w14:paraId="1C1678E3" w14:textId="7A547275" w:rsidR="00A6711F" w:rsidRDefault="00A6711F">
          <w:pPr>
            <w:pStyle w:val="TOC2"/>
            <w:rPr>
              <w:rFonts w:asciiTheme="minorHAnsi" w:eastAsiaTheme="minorEastAsia" w:hAnsiTheme="minorHAnsi" w:cstheme="minorBidi"/>
              <w:noProof/>
              <w:kern w:val="2"/>
              <w:sz w:val="22"/>
              <w:szCs w:val="22"/>
              <w:lang w:val="en-US"/>
              <w14:ligatures w14:val="standardContextual"/>
            </w:rPr>
          </w:pPr>
          <w:hyperlink w:anchor="_Toc174198137" w:history="1">
            <w:r w:rsidRPr="00FE6C63">
              <w:rPr>
                <w:rStyle w:val="Hyperlink"/>
                <w:noProof/>
                <w:lang w:val="en-US" w:eastAsia="zh-CN"/>
              </w:rPr>
              <w:t>Methodology</w:t>
            </w:r>
            <w:r>
              <w:rPr>
                <w:noProof/>
                <w:webHidden/>
              </w:rPr>
              <w:tab/>
            </w:r>
            <w:r>
              <w:rPr>
                <w:noProof/>
                <w:webHidden/>
              </w:rPr>
              <w:fldChar w:fldCharType="begin"/>
            </w:r>
            <w:r>
              <w:rPr>
                <w:noProof/>
                <w:webHidden/>
              </w:rPr>
              <w:instrText xml:space="preserve"> PAGEREF _Toc174198137 \h </w:instrText>
            </w:r>
            <w:r>
              <w:rPr>
                <w:noProof/>
                <w:webHidden/>
              </w:rPr>
            </w:r>
            <w:r>
              <w:rPr>
                <w:noProof/>
                <w:webHidden/>
              </w:rPr>
              <w:fldChar w:fldCharType="separate"/>
            </w:r>
            <w:r>
              <w:rPr>
                <w:noProof/>
                <w:webHidden/>
              </w:rPr>
              <w:t>10</w:t>
            </w:r>
            <w:r>
              <w:rPr>
                <w:noProof/>
                <w:webHidden/>
              </w:rPr>
              <w:fldChar w:fldCharType="end"/>
            </w:r>
          </w:hyperlink>
        </w:p>
        <w:p w14:paraId="252865D2" w14:textId="7CDB2C8F" w:rsidR="00A6711F" w:rsidRDefault="00A6711F">
          <w:pPr>
            <w:pStyle w:val="TOC1"/>
            <w:rPr>
              <w:rFonts w:asciiTheme="minorHAnsi" w:eastAsiaTheme="minorEastAsia" w:hAnsiTheme="minorHAnsi" w:cstheme="minorBidi"/>
              <w:noProof/>
              <w:kern w:val="2"/>
              <w:sz w:val="22"/>
              <w:szCs w:val="22"/>
              <w:lang w:val="en-US"/>
              <w14:ligatures w14:val="standardContextual"/>
            </w:rPr>
          </w:pPr>
          <w:hyperlink w:anchor="_Toc174198138" w:history="1">
            <w:r w:rsidRPr="00FE6C63">
              <w:rPr>
                <w:rStyle w:val="Hyperlink"/>
                <w:noProof/>
                <w:lang w:val="en-US"/>
              </w:rPr>
              <w:t>4</w:t>
            </w:r>
            <w:r>
              <w:rPr>
                <w:rFonts w:asciiTheme="minorHAnsi" w:eastAsiaTheme="minorEastAsia" w:hAnsiTheme="minorHAnsi" w:cstheme="minorBidi"/>
                <w:noProof/>
                <w:kern w:val="2"/>
                <w:sz w:val="22"/>
                <w:szCs w:val="22"/>
                <w:lang w:val="en-US"/>
                <w14:ligatures w14:val="standardContextual"/>
              </w:rPr>
              <w:tab/>
            </w:r>
            <w:r w:rsidRPr="00FE6C63">
              <w:rPr>
                <w:rStyle w:val="Hyperlink"/>
                <w:noProof/>
                <w:lang w:val="en-US" w:eastAsia="zh-CN"/>
              </w:rPr>
              <w:t>Results</w:t>
            </w:r>
            <w:r>
              <w:rPr>
                <w:noProof/>
                <w:webHidden/>
              </w:rPr>
              <w:tab/>
            </w:r>
            <w:r>
              <w:rPr>
                <w:noProof/>
                <w:webHidden/>
              </w:rPr>
              <w:fldChar w:fldCharType="begin"/>
            </w:r>
            <w:r>
              <w:rPr>
                <w:noProof/>
                <w:webHidden/>
              </w:rPr>
              <w:instrText xml:space="preserve"> PAGEREF _Toc174198138 \h </w:instrText>
            </w:r>
            <w:r>
              <w:rPr>
                <w:noProof/>
                <w:webHidden/>
              </w:rPr>
            </w:r>
            <w:r>
              <w:rPr>
                <w:noProof/>
                <w:webHidden/>
              </w:rPr>
              <w:fldChar w:fldCharType="separate"/>
            </w:r>
            <w:r>
              <w:rPr>
                <w:noProof/>
                <w:webHidden/>
              </w:rPr>
              <w:t>11</w:t>
            </w:r>
            <w:r>
              <w:rPr>
                <w:noProof/>
                <w:webHidden/>
              </w:rPr>
              <w:fldChar w:fldCharType="end"/>
            </w:r>
          </w:hyperlink>
        </w:p>
        <w:p w14:paraId="19D6FC76" w14:textId="648A380E" w:rsidR="00A6711F" w:rsidRDefault="00A6711F">
          <w:pPr>
            <w:pStyle w:val="TOC1"/>
            <w:rPr>
              <w:rFonts w:asciiTheme="minorHAnsi" w:eastAsiaTheme="minorEastAsia" w:hAnsiTheme="minorHAnsi" w:cstheme="minorBidi"/>
              <w:noProof/>
              <w:kern w:val="2"/>
              <w:sz w:val="22"/>
              <w:szCs w:val="22"/>
              <w:lang w:val="en-US"/>
              <w14:ligatures w14:val="standardContextual"/>
            </w:rPr>
          </w:pPr>
          <w:hyperlink w:anchor="_Toc174198139" w:history="1">
            <w:r w:rsidRPr="00FE6C63">
              <w:rPr>
                <w:rStyle w:val="Hyperlink"/>
                <w:noProof/>
                <w:lang w:val="en-US"/>
              </w:rPr>
              <w:t>5</w:t>
            </w:r>
            <w:r>
              <w:rPr>
                <w:rFonts w:asciiTheme="minorHAnsi" w:eastAsiaTheme="minorEastAsia" w:hAnsiTheme="minorHAnsi" w:cstheme="minorBidi"/>
                <w:noProof/>
                <w:kern w:val="2"/>
                <w:sz w:val="22"/>
                <w:szCs w:val="22"/>
                <w:lang w:val="en-US"/>
                <w14:ligatures w14:val="standardContextual"/>
              </w:rPr>
              <w:tab/>
            </w:r>
            <w:r w:rsidRPr="00FE6C63">
              <w:rPr>
                <w:rStyle w:val="Hyperlink"/>
                <w:noProof/>
                <w:lang w:val="en-US" w:eastAsia="zh-CN"/>
              </w:rPr>
              <w:t>Summary</w:t>
            </w:r>
            <w:r>
              <w:rPr>
                <w:noProof/>
                <w:webHidden/>
              </w:rPr>
              <w:tab/>
            </w:r>
            <w:r>
              <w:rPr>
                <w:noProof/>
                <w:webHidden/>
              </w:rPr>
              <w:fldChar w:fldCharType="begin"/>
            </w:r>
            <w:r>
              <w:rPr>
                <w:noProof/>
                <w:webHidden/>
              </w:rPr>
              <w:instrText xml:space="preserve"> PAGEREF _Toc174198139 \h </w:instrText>
            </w:r>
            <w:r>
              <w:rPr>
                <w:noProof/>
                <w:webHidden/>
              </w:rPr>
            </w:r>
            <w:r>
              <w:rPr>
                <w:noProof/>
                <w:webHidden/>
              </w:rPr>
              <w:fldChar w:fldCharType="separate"/>
            </w:r>
            <w:r>
              <w:rPr>
                <w:noProof/>
                <w:webHidden/>
              </w:rPr>
              <w:t>11</w:t>
            </w:r>
            <w:r>
              <w:rPr>
                <w:noProof/>
                <w:webHidden/>
              </w:rPr>
              <w:fldChar w:fldCharType="end"/>
            </w:r>
          </w:hyperlink>
        </w:p>
        <w:p w14:paraId="67A0062B" w14:textId="1F6E92E5" w:rsidR="00A6711F" w:rsidRDefault="00A6711F">
          <w:pPr>
            <w:pStyle w:val="TOC1"/>
            <w:rPr>
              <w:rFonts w:asciiTheme="minorHAnsi" w:eastAsiaTheme="minorEastAsia" w:hAnsiTheme="minorHAnsi" w:cstheme="minorBidi"/>
              <w:noProof/>
              <w:kern w:val="2"/>
              <w:sz w:val="22"/>
              <w:szCs w:val="22"/>
              <w:lang w:val="en-US"/>
              <w14:ligatures w14:val="standardContextual"/>
            </w:rPr>
          </w:pPr>
          <w:hyperlink w:anchor="_Toc174198140" w:history="1">
            <w:r w:rsidRPr="00FE6C63">
              <w:rPr>
                <w:rStyle w:val="Hyperlink"/>
                <w:noProof/>
                <w:lang w:val="en-US" w:eastAsia="zh-CN"/>
              </w:rPr>
              <w:t>6</w:t>
            </w:r>
            <w:r>
              <w:rPr>
                <w:rFonts w:asciiTheme="minorHAnsi" w:eastAsiaTheme="minorEastAsia" w:hAnsiTheme="minorHAnsi" w:cstheme="minorBidi"/>
                <w:noProof/>
                <w:kern w:val="2"/>
                <w:sz w:val="22"/>
                <w:szCs w:val="22"/>
                <w:lang w:val="en-US"/>
                <w14:ligatures w14:val="standardContextual"/>
              </w:rPr>
              <w:tab/>
            </w:r>
            <w:r w:rsidRPr="00FE6C63">
              <w:rPr>
                <w:rStyle w:val="Hyperlink"/>
                <w:noProof/>
                <w:lang w:val="en-US" w:eastAsia="zh-CN"/>
              </w:rPr>
              <w:t>Glossary and abbreviations</w:t>
            </w:r>
            <w:r>
              <w:rPr>
                <w:noProof/>
                <w:webHidden/>
              </w:rPr>
              <w:tab/>
            </w:r>
            <w:r>
              <w:rPr>
                <w:noProof/>
                <w:webHidden/>
              </w:rPr>
              <w:fldChar w:fldCharType="begin"/>
            </w:r>
            <w:r>
              <w:rPr>
                <w:noProof/>
                <w:webHidden/>
              </w:rPr>
              <w:instrText xml:space="preserve"> PAGEREF _Toc174198140 \h </w:instrText>
            </w:r>
            <w:r>
              <w:rPr>
                <w:noProof/>
                <w:webHidden/>
              </w:rPr>
            </w:r>
            <w:r>
              <w:rPr>
                <w:noProof/>
                <w:webHidden/>
              </w:rPr>
              <w:fldChar w:fldCharType="separate"/>
            </w:r>
            <w:r>
              <w:rPr>
                <w:noProof/>
                <w:webHidden/>
              </w:rPr>
              <w:t>11</w:t>
            </w:r>
            <w:r>
              <w:rPr>
                <w:noProof/>
                <w:webHidden/>
              </w:rPr>
              <w:fldChar w:fldCharType="end"/>
            </w:r>
          </w:hyperlink>
        </w:p>
        <w:p w14:paraId="4A44A2D1" w14:textId="01198E85" w:rsidR="008547B0" w:rsidRPr="00ED4057" w:rsidRDefault="008547B0">
          <w:pPr>
            <w:rPr>
              <w:lang w:val="en-US"/>
            </w:rPr>
          </w:pPr>
          <w:r w:rsidRPr="00ED4057">
            <w:rPr>
              <w:b/>
              <w:bCs/>
              <w:noProof/>
              <w:lang w:val="en-US"/>
            </w:rPr>
            <w:fldChar w:fldCharType="end"/>
          </w:r>
        </w:p>
      </w:sdtContent>
    </w:sdt>
    <w:p w14:paraId="0013B80A" w14:textId="289EBB7F" w:rsidR="00E3588C" w:rsidRDefault="00E3588C" w:rsidP="008547B0">
      <w:pPr>
        <w:rPr>
          <w:lang w:val="en-US"/>
        </w:rPr>
      </w:pPr>
    </w:p>
    <w:p w14:paraId="725854BF" w14:textId="1D947CEF" w:rsidR="00E3588C" w:rsidRPr="007D14AC" w:rsidRDefault="00985937" w:rsidP="00ED4057">
      <w:pPr>
        <w:pStyle w:val="Sectiontitle"/>
        <w:rPr>
          <w:lang w:val="en-US"/>
        </w:rPr>
      </w:pPr>
      <w:r>
        <w:rPr>
          <w:lang w:val="en-US"/>
        </w:rPr>
        <w:lastRenderedPageBreak/>
        <w:t xml:space="preserve">Simulation study matrix </w:t>
      </w:r>
      <w:r w:rsidR="00496A63">
        <w:rPr>
          <w:lang w:val="en-US"/>
        </w:rPr>
        <w:t>TOC</w:t>
      </w:r>
    </w:p>
    <w:tbl>
      <w:tblPr>
        <w:tblStyle w:val="TableGrid"/>
        <w:tblW w:w="0" w:type="auto"/>
        <w:tblLook w:val="04A0" w:firstRow="1" w:lastRow="0" w:firstColumn="1" w:lastColumn="0" w:noHBand="0" w:noVBand="1"/>
      </w:tblPr>
      <w:tblGrid>
        <w:gridCol w:w="1885"/>
        <w:gridCol w:w="933"/>
        <w:gridCol w:w="933"/>
        <w:gridCol w:w="933"/>
        <w:gridCol w:w="933"/>
        <w:gridCol w:w="933"/>
        <w:gridCol w:w="933"/>
        <w:gridCol w:w="933"/>
        <w:gridCol w:w="934"/>
      </w:tblGrid>
      <w:tr w:rsidR="00AA2C51" w14:paraId="3803AB43" w14:textId="77777777" w:rsidTr="003504AB">
        <w:tc>
          <w:tcPr>
            <w:tcW w:w="1885" w:type="dxa"/>
          </w:tcPr>
          <w:p w14:paraId="2217188D" w14:textId="77777777" w:rsidR="00AA2C51" w:rsidRDefault="00AA2C51" w:rsidP="004042F2">
            <w:pPr>
              <w:rPr>
                <w:lang w:val="en-US" w:eastAsia="zh-CN"/>
              </w:rPr>
            </w:pPr>
          </w:p>
        </w:tc>
        <w:tc>
          <w:tcPr>
            <w:tcW w:w="7465" w:type="dxa"/>
            <w:gridSpan w:val="8"/>
          </w:tcPr>
          <w:p w14:paraId="6B15A263" w14:textId="351C0F09" w:rsidR="00AA2C51" w:rsidRPr="00394816" w:rsidRDefault="00186F46" w:rsidP="004042F2">
            <w:pPr>
              <w:jc w:val="center"/>
              <w:rPr>
                <w:b/>
                <w:bCs/>
                <w:lang w:val="en-US" w:eastAsia="zh-CN"/>
              </w:rPr>
            </w:pPr>
            <w:r>
              <w:rPr>
                <w:b/>
                <w:bCs/>
                <w:lang w:val="en-US" w:eastAsia="zh-CN"/>
              </w:rPr>
              <w:t>Active s</w:t>
            </w:r>
            <w:r w:rsidR="00AA2C51" w:rsidRPr="00394816">
              <w:rPr>
                <w:b/>
                <w:bCs/>
                <w:lang w:val="en-US" w:eastAsia="zh-CN"/>
              </w:rPr>
              <w:t>ervi</w:t>
            </w:r>
            <w:r w:rsidR="00AA2C51">
              <w:rPr>
                <w:b/>
                <w:bCs/>
                <w:lang w:val="en-US" w:eastAsia="zh-CN"/>
              </w:rPr>
              <w:t>c</w:t>
            </w:r>
            <w:r w:rsidR="00AA2C51" w:rsidRPr="00394816">
              <w:rPr>
                <w:b/>
                <w:bCs/>
                <w:lang w:val="en-US" w:eastAsia="zh-CN"/>
              </w:rPr>
              <w:t>e type</w:t>
            </w:r>
          </w:p>
        </w:tc>
      </w:tr>
      <w:tr w:rsidR="00985937" w14:paraId="4675BD22" w14:textId="77777777" w:rsidTr="00ED4057">
        <w:tc>
          <w:tcPr>
            <w:tcW w:w="1885" w:type="dxa"/>
          </w:tcPr>
          <w:p w14:paraId="7FCDEBCC" w14:textId="5AF077F2" w:rsidR="00985937" w:rsidRPr="00394816" w:rsidRDefault="0094661E" w:rsidP="004042F2">
            <w:pPr>
              <w:jc w:val="center"/>
              <w:rPr>
                <w:b/>
                <w:bCs/>
                <w:lang w:val="en-US" w:eastAsia="zh-CN"/>
              </w:rPr>
            </w:pPr>
            <w:r>
              <w:rPr>
                <w:b/>
                <w:bCs/>
                <w:lang w:val="en-US" w:eastAsia="zh-CN"/>
              </w:rPr>
              <w:t>EESS</w:t>
            </w:r>
            <w:r w:rsidR="00AA2C51">
              <w:rPr>
                <w:b/>
                <w:bCs/>
                <w:lang w:val="en-US" w:eastAsia="zh-CN"/>
              </w:rPr>
              <w:t xml:space="preserve"> </w:t>
            </w:r>
            <w:r w:rsidR="000B6B3E">
              <w:rPr>
                <w:b/>
                <w:bCs/>
                <w:lang w:val="en-US" w:eastAsia="zh-CN"/>
              </w:rPr>
              <w:t xml:space="preserve">(passive) </w:t>
            </w:r>
            <w:r w:rsidR="00985937" w:rsidRPr="00394816">
              <w:rPr>
                <w:b/>
                <w:bCs/>
                <w:lang w:val="en-US" w:eastAsia="zh-CN"/>
              </w:rPr>
              <w:t>Band (GHz)</w:t>
            </w:r>
          </w:p>
        </w:tc>
        <w:tc>
          <w:tcPr>
            <w:tcW w:w="933" w:type="dxa"/>
          </w:tcPr>
          <w:p w14:paraId="19DBF5BC" w14:textId="77777777" w:rsidR="00985937" w:rsidRPr="00394816" w:rsidRDefault="00985937" w:rsidP="004042F2">
            <w:pPr>
              <w:jc w:val="center"/>
              <w:rPr>
                <w:b/>
                <w:bCs/>
                <w:lang w:val="en-US" w:eastAsia="zh-CN"/>
              </w:rPr>
            </w:pPr>
            <w:r w:rsidRPr="00394816">
              <w:rPr>
                <w:b/>
                <w:bCs/>
                <w:lang w:val="en-US" w:eastAsia="zh-CN"/>
              </w:rPr>
              <w:t>MS</w:t>
            </w:r>
          </w:p>
        </w:tc>
        <w:tc>
          <w:tcPr>
            <w:tcW w:w="933" w:type="dxa"/>
          </w:tcPr>
          <w:p w14:paraId="266EF441" w14:textId="77777777" w:rsidR="00985937" w:rsidRPr="00394816" w:rsidRDefault="00985937" w:rsidP="004042F2">
            <w:pPr>
              <w:jc w:val="center"/>
              <w:rPr>
                <w:b/>
                <w:bCs/>
                <w:lang w:val="en-US" w:eastAsia="zh-CN"/>
              </w:rPr>
            </w:pPr>
            <w:r w:rsidRPr="00394816">
              <w:rPr>
                <w:b/>
                <w:bCs/>
                <w:lang w:val="en-US" w:eastAsia="zh-CN"/>
              </w:rPr>
              <w:t>RLS</w:t>
            </w:r>
          </w:p>
        </w:tc>
        <w:tc>
          <w:tcPr>
            <w:tcW w:w="933" w:type="dxa"/>
          </w:tcPr>
          <w:p w14:paraId="099D3BFB" w14:textId="77777777" w:rsidR="00985937" w:rsidRPr="00394816" w:rsidRDefault="00985937" w:rsidP="004042F2">
            <w:pPr>
              <w:jc w:val="center"/>
              <w:rPr>
                <w:b/>
                <w:bCs/>
                <w:lang w:val="en-US" w:eastAsia="zh-CN"/>
              </w:rPr>
            </w:pPr>
            <w:r w:rsidRPr="00394816">
              <w:rPr>
                <w:b/>
                <w:bCs/>
                <w:lang w:val="en-US" w:eastAsia="zh-CN"/>
              </w:rPr>
              <w:t>FSS</w:t>
            </w:r>
          </w:p>
        </w:tc>
        <w:tc>
          <w:tcPr>
            <w:tcW w:w="933" w:type="dxa"/>
          </w:tcPr>
          <w:p w14:paraId="7012C1E8" w14:textId="77777777" w:rsidR="00985937" w:rsidRPr="00394816" w:rsidRDefault="00985937" w:rsidP="004042F2">
            <w:pPr>
              <w:jc w:val="center"/>
              <w:rPr>
                <w:b/>
                <w:bCs/>
                <w:lang w:val="en-US" w:eastAsia="zh-CN"/>
              </w:rPr>
            </w:pPr>
            <w:r w:rsidRPr="00394816">
              <w:rPr>
                <w:b/>
                <w:bCs/>
                <w:lang w:val="en-US" w:eastAsia="zh-CN"/>
              </w:rPr>
              <w:t>MSS</w:t>
            </w:r>
          </w:p>
        </w:tc>
        <w:tc>
          <w:tcPr>
            <w:tcW w:w="933" w:type="dxa"/>
          </w:tcPr>
          <w:p w14:paraId="1AA5C430" w14:textId="77777777" w:rsidR="00985937" w:rsidRPr="00394816" w:rsidRDefault="00985937" w:rsidP="004042F2">
            <w:pPr>
              <w:jc w:val="center"/>
              <w:rPr>
                <w:b/>
                <w:bCs/>
                <w:lang w:val="en-US" w:eastAsia="zh-CN"/>
              </w:rPr>
            </w:pPr>
            <w:r w:rsidRPr="00394816">
              <w:rPr>
                <w:b/>
                <w:bCs/>
                <w:lang w:val="en-US" w:eastAsia="zh-CN"/>
              </w:rPr>
              <w:t>ISS</w:t>
            </w:r>
          </w:p>
        </w:tc>
        <w:tc>
          <w:tcPr>
            <w:tcW w:w="933" w:type="dxa"/>
          </w:tcPr>
          <w:p w14:paraId="64643649" w14:textId="77777777" w:rsidR="00985937" w:rsidRPr="00394816" w:rsidRDefault="00985937" w:rsidP="004042F2">
            <w:pPr>
              <w:jc w:val="center"/>
              <w:rPr>
                <w:b/>
                <w:bCs/>
                <w:lang w:val="en-US" w:eastAsia="zh-CN"/>
              </w:rPr>
            </w:pPr>
            <w:r w:rsidRPr="00394816">
              <w:rPr>
                <w:b/>
                <w:bCs/>
                <w:lang w:val="en-US" w:eastAsia="zh-CN"/>
              </w:rPr>
              <w:t>RNS</w:t>
            </w:r>
          </w:p>
        </w:tc>
        <w:tc>
          <w:tcPr>
            <w:tcW w:w="933" w:type="dxa"/>
          </w:tcPr>
          <w:p w14:paraId="738367FB" w14:textId="77777777" w:rsidR="00985937" w:rsidRPr="00394816" w:rsidRDefault="00985937" w:rsidP="004042F2">
            <w:pPr>
              <w:jc w:val="center"/>
              <w:rPr>
                <w:b/>
                <w:bCs/>
                <w:lang w:val="en-US" w:eastAsia="zh-CN"/>
              </w:rPr>
            </w:pPr>
            <w:r w:rsidRPr="00394816">
              <w:rPr>
                <w:b/>
                <w:bCs/>
                <w:lang w:val="en-US" w:eastAsia="zh-CN"/>
              </w:rPr>
              <w:t>RNSS</w:t>
            </w:r>
          </w:p>
        </w:tc>
        <w:tc>
          <w:tcPr>
            <w:tcW w:w="934" w:type="dxa"/>
          </w:tcPr>
          <w:p w14:paraId="133903BE" w14:textId="77777777" w:rsidR="00985937" w:rsidRPr="00394816" w:rsidRDefault="00985937" w:rsidP="004042F2">
            <w:pPr>
              <w:jc w:val="center"/>
              <w:rPr>
                <w:b/>
                <w:bCs/>
                <w:lang w:val="en-US" w:eastAsia="zh-CN"/>
              </w:rPr>
            </w:pPr>
            <w:r w:rsidRPr="00394816">
              <w:rPr>
                <w:b/>
                <w:bCs/>
                <w:lang w:val="en-US" w:eastAsia="zh-CN"/>
              </w:rPr>
              <w:t>FS</w:t>
            </w:r>
          </w:p>
        </w:tc>
      </w:tr>
      <w:tr w:rsidR="003504AB" w14:paraId="585EBA2C" w14:textId="77777777" w:rsidTr="00ED4057">
        <w:tc>
          <w:tcPr>
            <w:tcW w:w="1885" w:type="dxa"/>
          </w:tcPr>
          <w:p w14:paraId="049F7442" w14:textId="20F371F6" w:rsidR="003504AB" w:rsidRPr="00394816" w:rsidRDefault="005F1A31" w:rsidP="003504AB">
            <w:pPr>
              <w:jc w:val="right"/>
              <w:rPr>
                <w:b/>
                <w:bCs/>
                <w:lang w:val="en-US" w:eastAsia="zh-CN"/>
              </w:rPr>
            </w:pPr>
            <w:r>
              <w:rPr>
                <w:b/>
                <w:bCs/>
                <w:lang w:val="en-US" w:eastAsia="zh-CN"/>
              </w:rPr>
              <w:t>231.5-275</w:t>
            </w:r>
            <w:r w:rsidR="003504AB" w:rsidRPr="00394816">
              <w:rPr>
                <w:b/>
                <w:bCs/>
                <w:lang w:val="en-US" w:eastAsia="zh-CN"/>
              </w:rPr>
              <w:t xml:space="preserve"> </w:t>
            </w:r>
          </w:p>
        </w:tc>
        <w:tc>
          <w:tcPr>
            <w:tcW w:w="933" w:type="dxa"/>
            <w:vAlign w:val="center"/>
          </w:tcPr>
          <w:p w14:paraId="743BBADA" w14:textId="08656F5D" w:rsidR="003504AB" w:rsidRPr="003504AB" w:rsidRDefault="003504AB" w:rsidP="003504AB">
            <w:pPr>
              <w:jc w:val="center"/>
              <w:rPr>
                <w:lang w:val="en-US" w:eastAsia="zh-CN"/>
              </w:rPr>
            </w:pPr>
            <w:r w:rsidRPr="003504AB">
              <w:rPr>
                <w:lang w:val="en-US" w:eastAsia="zh-CN"/>
              </w:rPr>
              <w:t>section [TBD]</w:t>
            </w:r>
          </w:p>
        </w:tc>
        <w:tc>
          <w:tcPr>
            <w:tcW w:w="933" w:type="dxa"/>
            <w:vAlign w:val="center"/>
          </w:tcPr>
          <w:p w14:paraId="327C23D9" w14:textId="1079A789" w:rsidR="003504AB" w:rsidRPr="003504AB" w:rsidRDefault="003504AB" w:rsidP="003504AB">
            <w:pPr>
              <w:jc w:val="center"/>
              <w:rPr>
                <w:lang w:val="en-US" w:eastAsia="zh-CN"/>
              </w:rPr>
            </w:pPr>
            <w:r w:rsidRPr="003504AB">
              <w:rPr>
                <w:lang w:val="en-US" w:eastAsia="zh-CN"/>
              </w:rPr>
              <w:t>section [TBD]</w:t>
            </w:r>
          </w:p>
        </w:tc>
        <w:tc>
          <w:tcPr>
            <w:tcW w:w="933" w:type="dxa"/>
            <w:vAlign w:val="center"/>
          </w:tcPr>
          <w:p w14:paraId="5F780FFA" w14:textId="261CEF63" w:rsidR="003504AB" w:rsidRPr="003504AB" w:rsidRDefault="003504AB" w:rsidP="003504AB">
            <w:pPr>
              <w:jc w:val="center"/>
              <w:rPr>
                <w:lang w:val="en-US" w:eastAsia="zh-CN"/>
              </w:rPr>
            </w:pPr>
            <w:r w:rsidRPr="003504AB">
              <w:rPr>
                <w:lang w:val="en-US" w:eastAsia="zh-CN"/>
              </w:rPr>
              <w:t>section [TBD]</w:t>
            </w:r>
          </w:p>
        </w:tc>
        <w:tc>
          <w:tcPr>
            <w:tcW w:w="933" w:type="dxa"/>
            <w:vAlign w:val="center"/>
          </w:tcPr>
          <w:p w14:paraId="1C09C2FD" w14:textId="0FC2A12C" w:rsidR="003504AB" w:rsidRPr="003504AB" w:rsidRDefault="005F1A31" w:rsidP="003504AB">
            <w:pPr>
              <w:jc w:val="center"/>
              <w:rPr>
                <w:lang w:val="en-US" w:eastAsia="zh-CN"/>
              </w:rPr>
            </w:pPr>
            <w:r w:rsidRPr="003504AB">
              <w:rPr>
                <w:lang w:val="en-US" w:eastAsia="zh-CN"/>
              </w:rPr>
              <w:t>section [TBD]</w:t>
            </w:r>
          </w:p>
        </w:tc>
        <w:tc>
          <w:tcPr>
            <w:tcW w:w="933" w:type="dxa"/>
            <w:vAlign w:val="center"/>
          </w:tcPr>
          <w:p w14:paraId="3D8A1D3B" w14:textId="7C077E85" w:rsidR="003504AB" w:rsidRPr="003504AB" w:rsidRDefault="005F1A31" w:rsidP="003504AB">
            <w:pPr>
              <w:jc w:val="center"/>
              <w:rPr>
                <w:lang w:val="en-US" w:eastAsia="zh-CN"/>
              </w:rPr>
            </w:pPr>
            <w:r w:rsidRPr="003504AB">
              <w:rPr>
                <w:lang w:val="en-US" w:eastAsia="zh-CN"/>
              </w:rPr>
              <w:t>section [TBD]</w:t>
            </w:r>
          </w:p>
        </w:tc>
        <w:tc>
          <w:tcPr>
            <w:tcW w:w="933" w:type="dxa"/>
            <w:vAlign w:val="center"/>
          </w:tcPr>
          <w:p w14:paraId="7690388C" w14:textId="46C31382" w:rsidR="003504AB" w:rsidRPr="003504AB" w:rsidRDefault="005F1A31" w:rsidP="003504AB">
            <w:pPr>
              <w:jc w:val="center"/>
              <w:rPr>
                <w:lang w:val="en-US" w:eastAsia="zh-CN"/>
              </w:rPr>
            </w:pPr>
            <w:r w:rsidRPr="003504AB">
              <w:rPr>
                <w:lang w:val="en-US" w:eastAsia="zh-CN"/>
              </w:rPr>
              <w:t>section [TBD]</w:t>
            </w:r>
          </w:p>
        </w:tc>
        <w:tc>
          <w:tcPr>
            <w:tcW w:w="933" w:type="dxa"/>
            <w:vAlign w:val="center"/>
          </w:tcPr>
          <w:p w14:paraId="15D64414" w14:textId="06072E0C" w:rsidR="003504AB" w:rsidRPr="003504AB" w:rsidRDefault="005F1A31" w:rsidP="003504AB">
            <w:pPr>
              <w:jc w:val="center"/>
              <w:rPr>
                <w:lang w:val="en-US" w:eastAsia="zh-CN"/>
              </w:rPr>
            </w:pPr>
            <w:r w:rsidRPr="003504AB">
              <w:rPr>
                <w:lang w:val="en-US" w:eastAsia="zh-CN"/>
              </w:rPr>
              <w:t>section [TBD]</w:t>
            </w:r>
          </w:p>
        </w:tc>
        <w:tc>
          <w:tcPr>
            <w:tcW w:w="934" w:type="dxa"/>
            <w:vAlign w:val="center"/>
          </w:tcPr>
          <w:p w14:paraId="57FE786C" w14:textId="3F1880C8" w:rsidR="003504AB" w:rsidRPr="003504AB" w:rsidRDefault="003504AB" w:rsidP="003504AB">
            <w:pPr>
              <w:jc w:val="center"/>
              <w:rPr>
                <w:lang w:val="en-US" w:eastAsia="zh-CN"/>
              </w:rPr>
            </w:pPr>
            <w:r w:rsidRPr="003504AB">
              <w:rPr>
                <w:lang w:val="en-US" w:eastAsia="zh-CN"/>
              </w:rPr>
              <w:t>section [TBD]</w:t>
            </w:r>
          </w:p>
        </w:tc>
      </w:tr>
      <w:tr w:rsidR="003504AB" w14:paraId="3EA6F44E" w14:textId="77777777" w:rsidTr="00ED4057">
        <w:tc>
          <w:tcPr>
            <w:tcW w:w="1885" w:type="dxa"/>
          </w:tcPr>
          <w:p w14:paraId="45191C40" w14:textId="0347EA20" w:rsidR="003504AB" w:rsidRPr="00394816" w:rsidRDefault="005F1A31" w:rsidP="003504AB">
            <w:pPr>
              <w:jc w:val="right"/>
              <w:rPr>
                <w:b/>
                <w:bCs/>
                <w:lang w:val="en-US" w:eastAsia="zh-CN"/>
              </w:rPr>
            </w:pPr>
            <w:r>
              <w:rPr>
                <w:b/>
                <w:bCs/>
                <w:lang w:val="en-US" w:eastAsia="zh-CN"/>
              </w:rPr>
              <w:t>275-</w:t>
            </w:r>
            <w:r w:rsidR="000F2331">
              <w:rPr>
                <w:b/>
                <w:bCs/>
                <w:lang w:val="en-US" w:eastAsia="zh-CN"/>
              </w:rPr>
              <w:t>700</w:t>
            </w:r>
            <w:r w:rsidR="003504AB" w:rsidRPr="00394816">
              <w:rPr>
                <w:b/>
                <w:bCs/>
                <w:lang w:val="en-US" w:eastAsia="zh-CN"/>
              </w:rPr>
              <w:t xml:space="preserve"> </w:t>
            </w:r>
          </w:p>
        </w:tc>
        <w:tc>
          <w:tcPr>
            <w:tcW w:w="933" w:type="dxa"/>
            <w:vAlign w:val="center"/>
          </w:tcPr>
          <w:p w14:paraId="6F5D9D29" w14:textId="2A114E00" w:rsidR="003504AB" w:rsidRPr="003504AB" w:rsidRDefault="003504AB" w:rsidP="003504AB">
            <w:pPr>
              <w:jc w:val="center"/>
              <w:rPr>
                <w:lang w:val="en-US" w:eastAsia="zh-CN"/>
              </w:rPr>
            </w:pPr>
            <w:r w:rsidRPr="003504AB">
              <w:rPr>
                <w:lang w:val="en-US" w:eastAsia="zh-CN"/>
              </w:rPr>
              <w:t>section [TBD]</w:t>
            </w:r>
          </w:p>
        </w:tc>
        <w:tc>
          <w:tcPr>
            <w:tcW w:w="933" w:type="dxa"/>
            <w:vAlign w:val="center"/>
          </w:tcPr>
          <w:p w14:paraId="75632CE5" w14:textId="0DEAC6E6" w:rsidR="003504AB" w:rsidRPr="003504AB" w:rsidRDefault="005F1A31" w:rsidP="003504AB">
            <w:pPr>
              <w:jc w:val="center"/>
              <w:rPr>
                <w:lang w:val="en-US" w:eastAsia="zh-CN"/>
              </w:rPr>
            </w:pPr>
            <w:r w:rsidRPr="003504AB">
              <w:rPr>
                <w:lang w:val="en-US" w:eastAsia="zh-CN"/>
              </w:rPr>
              <w:t>section [TBD]</w:t>
            </w:r>
          </w:p>
        </w:tc>
        <w:tc>
          <w:tcPr>
            <w:tcW w:w="933" w:type="dxa"/>
            <w:vAlign w:val="center"/>
          </w:tcPr>
          <w:p w14:paraId="78BE48E5" w14:textId="7686770B" w:rsidR="003504AB" w:rsidRPr="003504AB" w:rsidRDefault="005F1A31" w:rsidP="003504AB">
            <w:pPr>
              <w:jc w:val="center"/>
              <w:rPr>
                <w:lang w:val="en-US" w:eastAsia="zh-CN"/>
              </w:rPr>
            </w:pPr>
            <w:r w:rsidRPr="003504AB">
              <w:rPr>
                <w:lang w:val="en-US" w:eastAsia="zh-CN"/>
              </w:rPr>
              <w:t>section [TBD]</w:t>
            </w:r>
          </w:p>
        </w:tc>
        <w:tc>
          <w:tcPr>
            <w:tcW w:w="933" w:type="dxa"/>
            <w:vAlign w:val="center"/>
          </w:tcPr>
          <w:p w14:paraId="36FF7533" w14:textId="3B2E6221" w:rsidR="003504AB" w:rsidRPr="003504AB" w:rsidRDefault="005F1A31" w:rsidP="003504AB">
            <w:pPr>
              <w:jc w:val="center"/>
              <w:rPr>
                <w:lang w:val="en-US" w:eastAsia="zh-CN"/>
              </w:rPr>
            </w:pPr>
            <w:r w:rsidRPr="003504AB">
              <w:rPr>
                <w:lang w:val="en-US" w:eastAsia="zh-CN"/>
              </w:rPr>
              <w:t>section [TBD]</w:t>
            </w:r>
          </w:p>
        </w:tc>
        <w:tc>
          <w:tcPr>
            <w:tcW w:w="933" w:type="dxa"/>
            <w:vAlign w:val="center"/>
          </w:tcPr>
          <w:p w14:paraId="013FF0AF" w14:textId="697E9CB1" w:rsidR="003504AB" w:rsidRPr="003504AB" w:rsidRDefault="005F1A31" w:rsidP="003504AB">
            <w:pPr>
              <w:jc w:val="center"/>
              <w:rPr>
                <w:lang w:val="en-US" w:eastAsia="zh-CN"/>
              </w:rPr>
            </w:pPr>
            <w:r w:rsidRPr="003504AB">
              <w:rPr>
                <w:lang w:val="en-US" w:eastAsia="zh-CN"/>
              </w:rPr>
              <w:t>section [TBD]</w:t>
            </w:r>
          </w:p>
        </w:tc>
        <w:tc>
          <w:tcPr>
            <w:tcW w:w="933" w:type="dxa"/>
            <w:vAlign w:val="center"/>
          </w:tcPr>
          <w:p w14:paraId="0D01242C" w14:textId="072559DA" w:rsidR="003504AB" w:rsidRPr="003504AB" w:rsidRDefault="005F1A31" w:rsidP="003504AB">
            <w:pPr>
              <w:jc w:val="center"/>
              <w:rPr>
                <w:lang w:val="en-US" w:eastAsia="zh-CN"/>
              </w:rPr>
            </w:pPr>
            <w:r w:rsidRPr="003504AB">
              <w:rPr>
                <w:lang w:val="en-US" w:eastAsia="zh-CN"/>
              </w:rPr>
              <w:t>section [TBD]</w:t>
            </w:r>
          </w:p>
        </w:tc>
        <w:tc>
          <w:tcPr>
            <w:tcW w:w="933" w:type="dxa"/>
            <w:vAlign w:val="center"/>
          </w:tcPr>
          <w:p w14:paraId="7FD5611B" w14:textId="4B057185" w:rsidR="003504AB" w:rsidRPr="003504AB" w:rsidRDefault="005F1A31" w:rsidP="003504AB">
            <w:pPr>
              <w:jc w:val="center"/>
              <w:rPr>
                <w:lang w:val="en-US" w:eastAsia="zh-CN"/>
              </w:rPr>
            </w:pPr>
            <w:r w:rsidRPr="003504AB">
              <w:rPr>
                <w:lang w:val="en-US" w:eastAsia="zh-CN"/>
              </w:rPr>
              <w:t>section [TBD]</w:t>
            </w:r>
          </w:p>
        </w:tc>
        <w:tc>
          <w:tcPr>
            <w:tcW w:w="934" w:type="dxa"/>
            <w:vAlign w:val="center"/>
          </w:tcPr>
          <w:p w14:paraId="37FB4C32" w14:textId="74EA2B91" w:rsidR="003504AB" w:rsidRPr="003504AB" w:rsidRDefault="003504AB" w:rsidP="003504AB">
            <w:pPr>
              <w:jc w:val="center"/>
              <w:rPr>
                <w:lang w:val="en-US" w:eastAsia="zh-CN"/>
              </w:rPr>
            </w:pPr>
            <w:r w:rsidRPr="003504AB">
              <w:rPr>
                <w:lang w:val="en-US" w:eastAsia="zh-CN"/>
              </w:rPr>
              <w:t>section [TBD]</w:t>
            </w:r>
          </w:p>
        </w:tc>
      </w:tr>
    </w:tbl>
    <w:p w14:paraId="178DD632" w14:textId="741CEF29" w:rsidR="00F03F8E" w:rsidRDefault="00F03F8E" w:rsidP="008547B0">
      <w:pPr>
        <w:rPr>
          <w:lang w:val="en-US"/>
        </w:rPr>
      </w:pPr>
    </w:p>
    <w:p w14:paraId="5D4AF207" w14:textId="46C576B7" w:rsidR="006F23AE" w:rsidRPr="007D14AC" w:rsidRDefault="00F03F8E" w:rsidP="006F23AE">
      <w:pPr>
        <w:rPr>
          <w:lang w:val="en-US"/>
        </w:rPr>
      </w:pPr>
      <w:r>
        <w:rPr>
          <w:lang w:val="en-US"/>
        </w:rPr>
        <w:br w:type="page"/>
      </w:r>
    </w:p>
    <w:p w14:paraId="5539A98F" w14:textId="2EDA9FC4" w:rsidR="0033187A" w:rsidRPr="007D14AC" w:rsidRDefault="0033187A" w:rsidP="0033187A">
      <w:pPr>
        <w:pStyle w:val="Heading1"/>
        <w:numPr>
          <w:ilvl w:val="0"/>
          <w:numId w:val="1"/>
        </w:numPr>
        <w:rPr>
          <w:lang w:val="en-US" w:eastAsia="zh-CN"/>
        </w:rPr>
      </w:pPr>
      <w:bookmarkStart w:id="19" w:name="_Toc174198128"/>
      <w:r w:rsidRPr="007D14AC">
        <w:rPr>
          <w:lang w:val="en-US" w:eastAsia="zh-CN"/>
        </w:rPr>
        <w:lastRenderedPageBreak/>
        <w:t>Introduction</w:t>
      </w:r>
      <w:bookmarkEnd w:id="19"/>
    </w:p>
    <w:p w14:paraId="1A50525F" w14:textId="18472962" w:rsidR="00E644F9" w:rsidRPr="005E6E09" w:rsidRDefault="00E644F9" w:rsidP="00CD4944">
      <w:pPr>
        <w:rPr>
          <w:lang w:eastAsia="zh-CN"/>
        </w:rPr>
      </w:pPr>
      <w:r w:rsidRPr="005E6E09">
        <w:rPr>
          <w:lang w:eastAsia="zh-CN"/>
        </w:rPr>
        <w:t xml:space="preserve">In </w:t>
      </w:r>
      <w:r w:rsidRPr="005E6E09">
        <w:rPr>
          <w:i/>
          <w:lang w:eastAsia="zh-CN"/>
        </w:rPr>
        <w:t xml:space="preserve">resolves </w:t>
      </w:r>
      <w:r w:rsidRPr="005E6E09">
        <w:rPr>
          <w:iCs/>
          <w:lang w:eastAsia="zh-CN"/>
        </w:rPr>
        <w:t>1.8</w:t>
      </w:r>
      <w:r w:rsidRPr="005E6E09">
        <w:rPr>
          <w:i/>
          <w:lang w:eastAsia="zh-CN"/>
        </w:rPr>
        <w:t xml:space="preserve"> </w:t>
      </w:r>
      <w:r w:rsidRPr="005E6E09">
        <w:rPr>
          <w:lang w:eastAsia="zh-CN"/>
        </w:rPr>
        <w:t xml:space="preserve">of Resolution </w:t>
      </w:r>
      <w:r w:rsidR="00CF4D8E" w:rsidRPr="005E6E09">
        <w:rPr>
          <w:b/>
          <w:lang w:eastAsia="zh-CN"/>
        </w:rPr>
        <w:t>663</w:t>
      </w:r>
      <w:r w:rsidRPr="005E6E09">
        <w:rPr>
          <w:b/>
          <w:lang w:eastAsia="zh-CN"/>
        </w:rPr>
        <w:t xml:space="preserve"> (WRC-23)</w:t>
      </w:r>
      <w:r w:rsidRPr="005E6E09">
        <w:rPr>
          <w:lang w:eastAsia="zh-CN"/>
        </w:rPr>
        <w:t>, the 2023 World Radiocommunication Conference (WRC-23) resolve</w:t>
      </w:r>
      <w:r w:rsidR="00B249C0" w:rsidRPr="005E6E09">
        <w:rPr>
          <w:lang w:eastAsia="zh-CN"/>
        </w:rPr>
        <w:t>s</w:t>
      </w:r>
      <w:r w:rsidRPr="005E6E09">
        <w:rPr>
          <w:lang w:eastAsia="zh-CN"/>
        </w:rPr>
        <w:t xml:space="preserve"> “</w:t>
      </w:r>
      <w:r w:rsidR="00B249C0" w:rsidRPr="005E6E09">
        <w:rPr>
          <w:lang w:eastAsia="zh-CN"/>
        </w:rPr>
        <w:t>to invite the ITU Radiocommunication Sector to complete in time for the 2027 world radiocommunication conference</w:t>
      </w:r>
      <w:r w:rsidR="005E6E09" w:rsidRPr="005E6E09">
        <w:rPr>
          <w:lang w:eastAsia="zh-CN"/>
        </w:rPr>
        <w:t>:</w:t>
      </w:r>
    </w:p>
    <w:p w14:paraId="75E7F86D" w14:textId="2D165DED" w:rsidR="005E6E09" w:rsidRPr="005E6E09" w:rsidRDefault="005E6E09" w:rsidP="005E6E09">
      <w:pPr>
        <w:rPr>
          <w:lang w:eastAsia="zh-CN"/>
        </w:rPr>
      </w:pPr>
      <w:r w:rsidRPr="005E6E09">
        <w:rPr>
          <w:lang w:eastAsia="zh-CN"/>
        </w:rPr>
        <w:t xml:space="preserve">the description of the technical and operational characteristics, including required protection criteria, for those receive-only and active millimetric and sub-millimetric wave RLS systems and applications in the categories listed in </w:t>
      </w:r>
      <w:r w:rsidRPr="00F954EB">
        <w:rPr>
          <w:lang w:eastAsia="zh-CN"/>
        </w:rPr>
        <w:t>recognizing a)</w:t>
      </w:r>
      <w:r w:rsidR="00505A3C" w:rsidRPr="00F954EB">
        <w:rPr>
          <w:rStyle w:val="FootnoteReference"/>
          <w:lang w:eastAsia="zh-CN"/>
        </w:rPr>
        <w:footnoteReference w:id="2"/>
      </w:r>
      <w:r w:rsidRPr="00F954EB">
        <w:rPr>
          <w:lang w:eastAsia="zh-CN"/>
        </w:rPr>
        <w:t>;</w:t>
      </w:r>
    </w:p>
    <w:p w14:paraId="5F325D8A" w14:textId="77777777" w:rsidR="005E6E09" w:rsidRPr="005E6E09" w:rsidRDefault="005E6E09" w:rsidP="005E6E09">
      <w:pPr>
        <w:rPr>
          <w:lang w:eastAsia="zh-CN"/>
        </w:rPr>
      </w:pPr>
      <w:r w:rsidRPr="005E6E09">
        <w:rPr>
          <w:lang w:eastAsia="zh-CN"/>
        </w:rPr>
        <w:t xml:space="preserve">2 studies on globally harmonized spectrum for the RLS, in particular for those millimetric and sub-millimetric wave RLS systems and applications above 231.5 </w:t>
      </w:r>
      <w:proofErr w:type="gramStart"/>
      <w:r w:rsidRPr="005E6E09">
        <w:rPr>
          <w:lang w:eastAsia="zh-CN"/>
        </w:rPr>
        <w:t>GHz;</w:t>
      </w:r>
      <w:proofErr w:type="gramEnd"/>
    </w:p>
    <w:p w14:paraId="2A3B5F5C" w14:textId="77777777" w:rsidR="005E6E09" w:rsidRPr="005E6E09" w:rsidRDefault="005E6E09" w:rsidP="005E6E09">
      <w:pPr>
        <w:rPr>
          <w:lang w:eastAsia="zh-CN"/>
        </w:rPr>
      </w:pPr>
      <w:r w:rsidRPr="005E6E09">
        <w:rPr>
          <w:lang w:eastAsia="zh-CN"/>
        </w:rPr>
        <w:t xml:space="preserve">3 sharing and compatibility studies (in-band and adjacent bands) for active millimetric and sub-millimetric wave RLS systems and applications with other services in the frequency range 231.5-275 GHz, while ensuring protection for the current use and further development of the incumbent services allocated to this frequency </w:t>
      </w:r>
      <w:proofErr w:type="gramStart"/>
      <w:r w:rsidRPr="005E6E09">
        <w:rPr>
          <w:lang w:eastAsia="zh-CN"/>
        </w:rPr>
        <w:t>range;</w:t>
      </w:r>
      <w:proofErr w:type="gramEnd"/>
    </w:p>
    <w:p w14:paraId="42C6194C" w14:textId="77777777" w:rsidR="005E6E09" w:rsidRPr="005E6E09" w:rsidRDefault="005E6E09" w:rsidP="005E6E09">
      <w:pPr>
        <w:rPr>
          <w:lang w:eastAsia="zh-CN"/>
        </w:rPr>
      </w:pPr>
      <w:r w:rsidRPr="005E6E09">
        <w:rPr>
          <w:lang w:eastAsia="zh-CN"/>
        </w:rPr>
        <w:t xml:space="preserve">4 sharing and compatibility studies (in-band and adjacent bands) for RLS applications with EESS (passive), space research service (passive) and RAS applications in the frequency range 275-700 GHz, while maintaining protection for the passive service applications identified in No. </w:t>
      </w:r>
      <w:proofErr w:type="gramStart"/>
      <w:r w:rsidRPr="00536054">
        <w:rPr>
          <w:b/>
          <w:bCs/>
          <w:lang w:eastAsia="zh-CN"/>
        </w:rPr>
        <w:t>5.565</w:t>
      </w:r>
      <w:r w:rsidRPr="005E6E09">
        <w:rPr>
          <w:lang w:eastAsia="zh-CN"/>
        </w:rPr>
        <w:t>;</w:t>
      </w:r>
      <w:proofErr w:type="gramEnd"/>
    </w:p>
    <w:p w14:paraId="37BE9792" w14:textId="39802880" w:rsidR="005E6E09" w:rsidRPr="005E6E09" w:rsidRDefault="005E6E09" w:rsidP="005E6E09">
      <w:pPr>
        <w:rPr>
          <w:lang w:eastAsia="zh-CN"/>
        </w:rPr>
      </w:pPr>
      <w:r w:rsidRPr="005E6E09">
        <w:rPr>
          <w:lang w:eastAsia="zh-CN"/>
        </w:rPr>
        <w:t xml:space="preserve">5 sharing and compatibility studies (in-band and adjacent bands) for RLS applications with fixed service and land mobile service applications in the frequency range 275-450 GHz, as identified in No. </w:t>
      </w:r>
      <w:r w:rsidRPr="00536054">
        <w:rPr>
          <w:b/>
          <w:bCs/>
          <w:lang w:eastAsia="zh-CN"/>
        </w:rPr>
        <w:t>5.564A</w:t>
      </w:r>
    </w:p>
    <w:p w14:paraId="202AC332" w14:textId="77777777" w:rsidR="0033187A" w:rsidRPr="007D14AC" w:rsidRDefault="0033187A" w:rsidP="0033187A">
      <w:pPr>
        <w:rPr>
          <w:lang w:val="en-US" w:eastAsia="zh-CN"/>
        </w:rPr>
      </w:pPr>
    </w:p>
    <w:p w14:paraId="142E1D10" w14:textId="28455D11" w:rsidR="00F302B2" w:rsidRPr="007D14AC" w:rsidRDefault="00BA39BC" w:rsidP="00B40183">
      <w:pPr>
        <w:pStyle w:val="Heading2"/>
        <w:rPr>
          <w:lang w:val="en-US" w:eastAsia="zh-CN"/>
        </w:rPr>
      </w:pPr>
      <w:bookmarkStart w:id="20" w:name="_Toc174198129"/>
      <w:r>
        <w:rPr>
          <w:lang w:val="en-US" w:eastAsia="zh-CN"/>
        </w:rPr>
        <w:t>1.1</w:t>
      </w:r>
      <w:r>
        <w:rPr>
          <w:lang w:val="en-US" w:eastAsia="zh-CN"/>
        </w:rPr>
        <w:tab/>
      </w:r>
      <w:r w:rsidR="0033187A" w:rsidRPr="007D14AC">
        <w:rPr>
          <w:lang w:val="en-US" w:eastAsia="zh-CN"/>
        </w:rPr>
        <w:t xml:space="preserve">Table of </w:t>
      </w:r>
      <w:r w:rsidR="003B2BC6">
        <w:rPr>
          <w:lang w:val="en-US" w:eastAsia="zh-CN"/>
        </w:rPr>
        <w:t>incumbent</w:t>
      </w:r>
      <w:r w:rsidR="0033187A" w:rsidRPr="007D14AC">
        <w:rPr>
          <w:lang w:val="en-US" w:eastAsia="zh-CN"/>
        </w:rPr>
        <w:t xml:space="preserve"> bands </w:t>
      </w:r>
      <w:r w:rsidR="00F302B2" w:rsidRPr="007D14AC">
        <w:rPr>
          <w:lang w:val="en-US" w:eastAsia="zh-CN"/>
        </w:rPr>
        <w:t>under consideration</w:t>
      </w:r>
      <w:bookmarkEnd w:id="20"/>
    </w:p>
    <w:p w14:paraId="238F0C63" w14:textId="1CA5097E" w:rsidR="0033187A" w:rsidRPr="007D14AC" w:rsidRDefault="0033187A" w:rsidP="00B40183">
      <w:pPr>
        <w:rPr>
          <w:lang w:val="en-US" w:eastAsia="zh-CN"/>
        </w:rPr>
      </w:pPr>
      <w:r w:rsidRPr="007D14AC">
        <w:rPr>
          <w:lang w:val="en-US" w:eastAsia="zh-CN"/>
        </w:rPr>
        <w:tab/>
      </w:r>
    </w:p>
    <w:p w14:paraId="41DB06C9" w14:textId="7D617ABE" w:rsidR="0033187A" w:rsidRPr="007D14AC" w:rsidRDefault="0033187A" w:rsidP="0033187A">
      <w:pPr>
        <w:pStyle w:val="TableNo"/>
        <w:rPr>
          <w:lang w:val="en-US"/>
        </w:rPr>
      </w:pPr>
      <w:r w:rsidRPr="007D14AC">
        <w:rPr>
          <w:lang w:val="en-US"/>
        </w:rPr>
        <w:t xml:space="preserve">TABLE </w:t>
      </w:r>
      <w:r w:rsidR="00F03F8E">
        <w:rPr>
          <w:lang w:val="en-US"/>
        </w:rPr>
        <w:t>1.1</w:t>
      </w:r>
    </w:p>
    <w:p w14:paraId="0AA0182D" w14:textId="77777777" w:rsidR="0033187A" w:rsidRPr="007D14AC" w:rsidRDefault="0033187A" w:rsidP="0033187A">
      <w:pPr>
        <w:pStyle w:val="Tabletitle"/>
        <w:rPr>
          <w:lang w:val="en-US"/>
        </w:rPr>
      </w:pPr>
      <w:r w:rsidRPr="007D14AC">
        <w:rPr>
          <w:lang w:val="en-US"/>
        </w:rPr>
        <w:t>EESS (passive) frequency bands to be studied and corresponding active services to be included in this report</w:t>
      </w:r>
    </w:p>
    <w:tbl>
      <w:tblPr>
        <w:tblW w:w="10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6"/>
      </w:tblGrid>
      <w:tr w:rsidR="003B2BC6" w:rsidRPr="007D14AC" w14:paraId="1311A7FD" w14:textId="77777777" w:rsidTr="003B2BC6">
        <w:trPr>
          <w:trHeight w:val="276"/>
          <w:jc w:val="center"/>
        </w:trPr>
        <w:tc>
          <w:tcPr>
            <w:tcW w:w="5000" w:type="pct"/>
            <w:tcBorders>
              <w:top w:val="single" w:sz="4" w:space="0" w:color="auto"/>
              <w:left w:val="single" w:sz="4" w:space="0" w:color="auto"/>
              <w:bottom w:val="single" w:sz="4" w:space="0" w:color="auto"/>
              <w:right w:val="single" w:sz="4" w:space="0" w:color="auto"/>
            </w:tcBorders>
            <w:hideMark/>
          </w:tcPr>
          <w:p w14:paraId="3ACC30F1" w14:textId="77777777" w:rsidR="003B2BC6" w:rsidRPr="007D14AC" w:rsidRDefault="003B2BC6" w:rsidP="004042F2">
            <w:pPr>
              <w:pStyle w:val="Tablehead"/>
              <w:rPr>
                <w:lang w:val="en-US"/>
              </w:rPr>
            </w:pPr>
            <w:r w:rsidRPr="007D14AC">
              <w:rPr>
                <w:lang w:val="en-US"/>
              </w:rPr>
              <w:t xml:space="preserve">EESS (passive) </w:t>
            </w:r>
            <w:r w:rsidRPr="007D14AC">
              <w:rPr>
                <w:lang w:val="en-US"/>
              </w:rPr>
              <w:br/>
              <w:t>frequency band</w:t>
            </w:r>
          </w:p>
        </w:tc>
      </w:tr>
      <w:tr w:rsidR="003B2BC6" w:rsidRPr="007D14AC" w14:paraId="4035349D" w14:textId="77777777" w:rsidTr="003B2BC6">
        <w:trPr>
          <w:trHeight w:val="270"/>
          <w:jc w:val="center"/>
        </w:trPr>
        <w:tc>
          <w:tcPr>
            <w:tcW w:w="5000" w:type="pct"/>
            <w:tcBorders>
              <w:top w:val="single" w:sz="4" w:space="0" w:color="auto"/>
              <w:left w:val="single" w:sz="4" w:space="0" w:color="auto"/>
              <w:right w:val="single" w:sz="4" w:space="0" w:color="auto"/>
            </w:tcBorders>
            <w:hideMark/>
          </w:tcPr>
          <w:p w14:paraId="27664517" w14:textId="6E0B5397" w:rsidR="003B2BC6" w:rsidRPr="002C22D2" w:rsidRDefault="003B2BC6" w:rsidP="004042F2">
            <w:pPr>
              <w:pStyle w:val="Tabletext"/>
              <w:jc w:val="center"/>
              <w:rPr>
                <w:color w:val="FF0000"/>
                <w:lang w:val="en-US"/>
              </w:rPr>
            </w:pPr>
            <w:r w:rsidRPr="00DD225C">
              <w:t>235-238 GHz</w:t>
            </w:r>
          </w:p>
        </w:tc>
      </w:tr>
      <w:tr w:rsidR="003B2BC6" w:rsidRPr="007D14AC" w14:paraId="34E33884" w14:textId="77777777" w:rsidTr="003B2BC6">
        <w:trPr>
          <w:trHeight w:val="276"/>
          <w:jc w:val="center"/>
        </w:trPr>
        <w:tc>
          <w:tcPr>
            <w:tcW w:w="5000" w:type="pct"/>
            <w:tcBorders>
              <w:top w:val="single" w:sz="4" w:space="0" w:color="auto"/>
              <w:left w:val="single" w:sz="4" w:space="0" w:color="auto"/>
              <w:bottom w:val="single" w:sz="4" w:space="0" w:color="auto"/>
              <w:right w:val="single" w:sz="4" w:space="0" w:color="auto"/>
            </w:tcBorders>
            <w:hideMark/>
          </w:tcPr>
          <w:p w14:paraId="79E55394" w14:textId="2EAC8595" w:rsidR="003B2BC6" w:rsidRPr="002C22D2" w:rsidRDefault="003B2BC6" w:rsidP="004042F2">
            <w:pPr>
              <w:pStyle w:val="Tabletext"/>
              <w:jc w:val="center"/>
              <w:rPr>
                <w:color w:val="FF0000"/>
                <w:lang w:val="en-US"/>
              </w:rPr>
            </w:pPr>
            <w:r w:rsidRPr="00DD225C">
              <w:t>239.2-242.2</w:t>
            </w:r>
          </w:p>
        </w:tc>
      </w:tr>
      <w:tr w:rsidR="003B2BC6" w:rsidRPr="007D14AC" w14:paraId="5EC9CEA6" w14:textId="77777777" w:rsidTr="003B2BC6">
        <w:trPr>
          <w:trHeight w:val="276"/>
          <w:jc w:val="center"/>
        </w:trPr>
        <w:tc>
          <w:tcPr>
            <w:tcW w:w="5000" w:type="pct"/>
            <w:tcBorders>
              <w:top w:val="single" w:sz="4" w:space="0" w:color="auto"/>
              <w:left w:val="single" w:sz="4" w:space="0" w:color="auto"/>
              <w:bottom w:val="single" w:sz="4" w:space="0" w:color="auto"/>
              <w:right w:val="single" w:sz="4" w:space="0" w:color="auto"/>
            </w:tcBorders>
          </w:tcPr>
          <w:p w14:paraId="6C8C55F0" w14:textId="2D1E4516" w:rsidR="003B2BC6" w:rsidRPr="00DD225C" w:rsidRDefault="003B2BC6" w:rsidP="004042F2">
            <w:pPr>
              <w:pStyle w:val="Tabletext"/>
              <w:jc w:val="center"/>
            </w:pPr>
            <w:r w:rsidRPr="00DD225C">
              <w:t>244.2-247.2 GHz</w:t>
            </w:r>
          </w:p>
        </w:tc>
      </w:tr>
      <w:tr w:rsidR="003B2BC6" w:rsidRPr="007D14AC" w14:paraId="107FBDC8" w14:textId="77777777" w:rsidTr="003B2BC6">
        <w:trPr>
          <w:trHeight w:val="276"/>
          <w:jc w:val="center"/>
        </w:trPr>
        <w:tc>
          <w:tcPr>
            <w:tcW w:w="5000" w:type="pct"/>
            <w:tcBorders>
              <w:top w:val="single" w:sz="4" w:space="0" w:color="auto"/>
              <w:left w:val="single" w:sz="4" w:space="0" w:color="auto"/>
              <w:bottom w:val="single" w:sz="4" w:space="0" w:color="auto"/>
              <w:right w:val="single" w:sz="4" w:space="0" w:color="auto"/>
            </w:tcBorders>
          </w:tcPr>
          <w:p w14:paraId="0A7DA06A" w14:textId="02A0F8E1" w:rsidR="003B2BC6" w:rsidRPr="00DD225C" w:rsidRDefault="003B2BC6" w:rsidP="004042F2">
            <w:pPr>
              <w:pStyle w:val="Tabletext"/>
              <w:jc w:val="center"/>
            </w:pPr>
            <w:r>
              <w:t>Above 275 GHz</w:t>
            </w:r>
          </w:p>
        </w:tc>
      </w:tr>
    </w:tbl>
    <w:p w14:paraId="5699F762" w14:textId="4F6F0629" w:rsidR="00552264" w:rsidRPr="007D14AC" w:rsidRDefault="00552264" w:rsidP="00552264">
      <w:pPr>
        <w:pStyle w:val="TableNo"/>
        <w:rPr>
          <w:lang w:val="en-US"/>
        </w:rPr>
      </w:pPr>
      <w:r w:rsidRPr="007D14AC">
        <w:rPr>
          <w:lang w:val="en-US"/>
        </w:rPr>
        <w:lastRenderedPageBreak/>
        <w:t xml:space="preserve">TABLE </w:t>
      </w:r>
      <w:r>
        <w:rPr>
          <w:lang w:val="en-US"/>
        </w:rPr>
        <w:t>1.2</w:t>
      </w:r>
    </w:p>
    <w:p w14:paraId="6BB44556" w14:textId="63BFF43C" w:rsidR="00552264" w:rsidRPr="007D14AC" w:rsidRDefault="00552264" w:rsidP="00552264">
      <w:pPr>
        <w:pStyle w:val="Tabletitle"/>
        <w:rPr>
          <w:lang w:val="en-US"/>
        </w:rPr>
      </w:pPr>
      <w:r w:rsidRPr="007D14AC">
        <w:rPr>
          <w:lang w:val="en-US"/>
        </w:rPr>
        <w:t>EESS (</w:t>
      </w:r>
      <w:r>
        <w:rPr>
          <w:lang w:val="en-US"/>
        </w:rPr>
        <w:t>active</w:t>
      </w:r>
      <w:r w:rsidRPr="007D14AC">
        <w:rPr>
          <w:lang w:val="en-US"/>
        </w:rPr>
        <w:t>) frequency bands to be studied and corresponding active services to be included in this report</w:t>
      </w:r>
    </w:p>
    <w:tbl>
      <w:tblPr>
        <w:tblW w:w="10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6"/>
      </w:tblGrid>
      <w:tr w:rsidR="003B2BC6" w:rsidRPr="007D14AC" w14:paraId="22E75C0F" w14:textId="77777777" w:rsidTr="003B2BC6">
        <w:trPr>
          <w:trHeight w:val="276"/>
          <w:jc w:val="center"/>
        </w:trPr>
        <w:tc>
          <w:tcPr>
            <w:tcW w:w="5000" w:type="pct"/>
            <w:tcBorders>
              <w:top w:val="single" w:sz="4" w:space="0" w:color="auto"/>
              <w:left w:val="single" w:sz="4" w:space="0" w:color="auto"/>
              <w:bottom w:val="single" w:sz="4" w:space="0" w:color="auto"/>
              <w:right w:val="single" w:sz="4" w:space="0" w:color="auto"/>
            </w:tcBorders>
            <w:hideMark/>
          </w:tcPr>
          <w:p w14:paraId="7DD4F32B" w14:textId="6E8ECE83" w:rsidR="003B2BC6" w:rsidRPr="007D14AC" w:rsidRDefault="003B2BC6" w:rsidP="00AA40D4">
            <w:pPr>
              <w:pStyle w:val="Tablehead"/>
              <w:rPr>
                <w:lang w:val="en-US"/>
              </w:rPr>
            </w:pPr>
            <w:r w:rsidRPr="007D14AC">
              <w:rPr>
                <w:lang w:val="en-US"/>
              </w:rPr>
              <w:t>EESS (</w:t>
            </w:r>
            <w:r>
              <w:rPr>
                <w:lang w:val="en-US"/>
              </w:rPr>
              <w:t>active</w:t>
            </w:r>
            <w:r w:rsidRPr="007D14AC">
              <w:rPr>
                <w:lang w:val="en-US"/>
              </w:rPr>
              <w:t xml:space="preserve">) </w:t>
            </w:r>
            <w:r w:rsidRPr="007D14AC">
              <w:rPr>
                <w:lang w:val="en-US"/>
              </w:rPr>
              <w:br/>
              <w:t>frequency band</w:t>
            </w:r>
          </w:p>
        </w:tc>
      </w:tr>
      <w:tr w:rsidR="003B2BC6" w:rsidRPr="007D14AC" w14:paraId="068BF1F8" w14:textId="77777777" w:rsidTr="003B2BC6">
        <w:trPr>
          <w:trHeight w:val="270"/>
          <w:jc w:val="center"/>
        </w:trPr>
        <w:tc>
          <w:tcPr>
            <w:tcW w:w="5000" w:type="pct"/>
            <w:tcBorders>
              <w:top w:val="single" w:sz="4" w:space="0" w:color="auto"/>
              <w:left w:val="single" w:sz="4" w:space="0" w:color="auto"/>
              <w:right w:val="single" w:sz="4" w:space="0" w:color="auto"/>
            </w:tcBorders>
            <w:hideMark/>
          </w:tcPr>
          <w:p w14:paraId="20C3721C" w14:textId="512B18EA" w:rsidR="003B2BC6" w:rsidRPr="002C22D2" w:rsidRDefault="003B2BC6" w:rsidP="00AA40D4">
            <w:pPr>
              <w:pStyle w:val="Tabletext"/>
              <w:jc w:val="center"/>
              <w:rPr>
                <w:color w:val="FF0000"/>
                <w:lang w:val="en-US"/>
              </w:rPr>
            </w:pPr>
            <w:r w:rsidRPr="00DD225C">
              <w:t>237.9-238 GHz</w:t>
            </w:r>
          </w:p>
        </w:tc>
      </w:tr>
      <w:tr w:rsidR="003B2BC6" w:rsidRPr="007D14AC" w14:paraId="4449CA77" w14:textId="77777777" w:rsidTr="003B2BC6">
        <w:trPr>
          <w:trHeight w:val="276"/>
          <w:jc w:val="center"/>
        </w:trPr>
        <w:tc>
          <w:tcPr>
            <w:tcW w:w="5000" w:type="pct"/>
            <w:tcBorders>
              <w:top w:val="single" w:sz="4" w:space="0" w:color="auto"/>
              <w:left w:val="single" w:sz="4" w:space="0" w:color="auto"/>
              <w:bottom w:val="single" w:sz="4" w:space="0" w:color="auto"/>
              <w:right w:val="single" w:sz="4" w:space="0" w:color="auto"/>
            </w:tcBorders>
            <w:hideMark/>
          </w:tcPr>
          <w:p w14:paraId="41CE7223" w14:textId="77777777" w:rsidR="003B2BC6" w:rsidRPr="002C22D2" w:rsidRDefault="003B2BC6" w:rsidP="00AA40D4">
            <w:pPr>
              <w:pStyle w:val="Tabletext"/>
              <w:jc w:val="center"/>
              <w:rPr>
                <w:color w:val="FF0000"/>
                <w:lang w:val="en-US"/>
              </w:rPr>
            </w:pPr>
          </w:p>
        </w:tc>
      </w:tr>
    </w:tbl>
    <w:p w14:paraId="7F685015" w14:textId="77777777" w:rsidR="00875B20" w:rsidRPr="007D14AC" w:rsidRDefault="00875B20" w:rsidP="00875B20">
      <w:pPr>
        <w:tabs>
          <w:tab w:val="clear" w:pos="1134"/>
          <w:tab w:val="clear" w:pos="1871"/>
          <w:tab w:val="clear" w:pos="2268"/>
        </w:tabs>
        <w:overflowPunct/>
        <w:spacing w:before="0"/>
        <w:textAlignment w:val="auto"/>
        <w:rPr>
          <w:rFonts w:ascii="TimesNewRomanPS-BoldMT" w:hAnsi="TimesNewRomanPS-BoldMT" w:cs="TimesNewRomanPS-BoldMT"/>
          <w:b/>
          <w:bCs/>
          <w:sz w:val="14"/>
          <w:szCs w:val="14"/>
          <w:lang w:val="en-US" w:eastAsia="zh-CN"/>
        </w:rPr>
      </w:pPr>
    </w:p>
    <w:p w14:paraId="2EEB317E" w14:textId="6DD1466A" w:rsidR="00875B20" w:rsidRDefault="00BA39BC" w:rsidP="00B40183">
      <w:pPr>
        <w:pStyle w:val="Heading2"/>
        <w:rPr>
          <w:lang w:val="en-US" w:eastAsia="zh-CN"/>
        </w:rPr>
      </w:pPr>
      <w:bookmarkStart w:id="21" w:name="_Toc174198130"/>
      <w:r>
        <w:rPr>
          <w:lang w:val="en-US" w:eastAsia="zh-CN"/>
        </w:rPr>
        <w:t>1.2</w:t>
      </w:r>
      <w:r>
        <w:rPr>
          <w:lang w:val="en-US" w:eastAsia="zh-CN"/>
        </w:rPr>
        <w:tab/>
      </w:r>
      <w:r w:rsidR="00597D73" w:rsidRPr="007D14AC">
        <w:rPr>
          <w:lang w:val="en-US" w:eastAsia="zh-CN"/>
        </w:rPr>
        <w:t>References and related ITU-R documents</w:t>
      </w:r>
      <w:bookmarkEnd w:id="21"/>
    </w:p>
    <w:p w14:paraId="6901E557" w14:textId="798F8085" w:rsidR="006D4A98" w:rsidRPr="00CD4944" w:rsidRDefault="00BA39BC" w:rsidP="00B40183">
      <w:pPr>
        <w:pStyle w:val="Heading2"/>
        <w:rPr>
          <w:lang w:val="en-US" w:eastAsia="zh-CN"/>
        </w:rPr>
      </w:pPr>
      <w:r>
        <w:rPr>
          <w:bCs/>
          <w:lang w:val="en-US" w:eastAsia="zh-CN"/>
        </w:rPr>
        <w:t>1.3</w:t>
      </w:r>
      <w:r>
        <w:rPr>
          <w:bCs/>
          <w:lang w:val="en-US" w:eastAsia="zh-CN"/>
        </w:rPr>
        <w:tab/>
      </w:r>
      <w:r w:rsidR="006D4A98" w:rsidRPr="006D4A98">
        <w:rPr>
          <w:bCs/>
          <w:lang w:val="en-US" w:eastAsia="zh-CN"/>
        </w:rPr>
        <w:t>Propagation models and technical and operational characteristics of other services and systems</w:t>
      </w:r>
    </w:p>
    <w:p w14:paraId="620F0B3A" w14:textId="587F77E7" w:rsidR="00CF3A67" w:rsidRPr="00F43493" w:rsidRDefault="00CF3A67" w:rsidP="009F3294">
      <w:r w:rsidRPr="009F3294">
        <w:rPr>
          <w:highlight w:val="yellow"/>
        </w:rPr>
        <w:t xml:space="preserve">[Editor’s note: </w:t>
      </w:r>
      <w:r w:rsidRPr="009F3294">
        <w:rPr>
          <w:i/>
          <w:iCs/>
          <w:highlight w:val="yellow"/>
        </w:rPr>
        <w:t xml:space="preserve">This section </w:t>
      </w:r>
      <w:r w:rsidR="009F3294">
        <w:rPr>
          <w:i/>
          <w:iCs/>
          <w:highlight w:val="yellow"/>
        </w:rPr>
        <w:t>will</w:t>
      </w:r>
      <w:r w:rsidRPr="009F3294">
        <w:rPr>
          <w:i/>
          <w:iCs/>
          <w:highlight w:val="yellow"/>
        </w:rPr>
        <w:t xml:space="preserve"> be updated and reviewed as more information becomes available from other WPs and contributors.]</w:t>
      </w:r>
      <w:r w:rsidRPr="00F43493">
        <w:t xml:space="preserve"> </w:t>
      </w:r>
    </w:p>
    <w:p w14:paraId="76EF37C9" w14:textId="77777777" w:rsidR="006D4A98" w:rsidRPr="00CF3A67" w:rsidRDefault="006D4A98" w:rsidP="006D4A98">
      <w:pPr>
        <w:rPr>
          <w:lang w:eastAsia="zh-CN"/>
        </w:rPr>
      </w:pPr>
    </w:p>
    <w:p w14:paraId="20FB4191" w14:textId="77777777" w:rsidR="00CF3A67" w:rsidRDefault="00CF3A67" w:rsidP="006D4A98">
      <w:pPr>
        <w:rPr>
          <w:lang w:val="en-US" w:eastAsia="zh-CN"/>
        </w:rPr>
      </w:pPr>
    </w:p>
    <w:tbl>
      <w:tblPr>
        <w:tblStyle w:val="TableGrid"/>
        <w:tblW w:w="0" w:type="auto"/>
        <w:tblLook w:val="04A0" w:firstRow="1" w:lastRow="0" w:firstColumn="1" w:lastColumn="0" w:noHBand="0" w:noVBand="1"/>
      </w:tblPr>
      <w:tblGrid>
        <w:gridCol w:w="1190"/>
        <w:gridCol w:w="4404"/>
        <w:gridCol w:w="4035"/>
      </w:tblGrid>
      <w:tr w:rsidR="006D4A98" w14:paraId="622EE0BF" w14:textId="77777777" w:rsidTr="002C7C23">
        <w:tc>
          <w:tcPr>
            <w:tcW w:w="1190" w:type="dxa"/>
          </w:tcPr>
          <w:p w14:paraId="25AF59EC" w14:textId="5F1998D8" w:rsidR="006D4A98" w:rsidRDefault="006D4A98" w:rsidP="006D4A98">
            <w:pPr>
              <w:rPr>
                <w:lang w:val="en-US" w:eastAsia="zh-CN"/>
              </w:rPr>
            </w:pPr>
            <w:r>
              <w:rPr>
                <w:lang w:val="en-US" w:eastAsia="zh-CN"/>
              </w:rPr>
              <w:t>Source</w:t>
            </w:r>
          </w:p>
        </w:tc>
        <w:tc>
          <w:tcPr>
            <w:tcW w:w="4404" w:type="dxa"/>
          </w:tcPr>
          <w:p w14:paraId="531975A5" w14:textId="36E8E571" w:rsidR="006D4A98" w:rsidRDefault="006D4A98" w:rsidP="006D4A98">
            <w:pPr>
              <w:rPr>
                <w:lang w:val="en-US" w:eastAsia="zh-CN"/>
              </w:rPr>
            </w:pPr>
            <w:r>
              <w:rPr>
                <w:lang w:val="en-US" w:eastAsia="zh-CN"/>
              </w:rPr>
              <w:t>Services/Applications/Models</w:t>
            </w:r>
          </w:p>
        </w:tc>
        <w:tc>
          <w:tcPr>
            <w:tcW w:w="4035" w:type="dxa"/>
          </w:tcPr>
          <w:p w14:paraId="12C31CA7" w14:textId="0926C7C2" w:rsidR="006D4A98" w:rsidRDefault="001D5518" w:rsidP="001D5518">
            <w:pPr>
              <w:rPr>
                <w:lang w:val="en-US" w:eastAsia="zh-CN"/>
              </w:rPr>
            </w:pPr>
            <w:r>
              <w:rPr>
                <w:lang w:val="en-US" w:eastAsia="zh-CN"/>
              </w:rPr>
              <w:t>Reference</w:t>
            </w:r>
          </w:p>
        </w:tc>
      </w:tr>
      <w:tr w:rsidR="006D4A98" w14:paraId="191A8357" w14:textId="77777777" w:rsidTr="002C7C23">
        <w:tc>
          <w:tcPr>
            <w:tcW w:w="1190" w:type="dxa"/>
          </w:tcPr>
          <w:p w14:paraId="3B70F46D" w14:textId="23FD2C8F" w:rsidR="006D4A98" w:rsidRPr="00D90602" w:rsidRDefault="00DE0488" w:rsidP="006D4A98">
            <w:pPr>
              <w:rPr>
                <w:lang w:val="en-US" w:eastAsia="zh-CN"/>
              </w:rPr>
            </w:pPr>
            <w:r w:rsidRPr="00D90602">
              <w:rPr>
                <w:lang w:val="en-US" w:eastAsia="zh-CN"/>
              </w:rPr>
              <w:t>WP</w:t>
            </w:r>
            <w:r w:rsidR="009D079F" w:rsidRPr="00D90602">
              <w:rPr>
                <w:lang w:val="en-US" w:eastAsia="zh-CN"/>
              </w:rPr>
              <w:t>s 3J, 3K, 3M</w:t>
            </w:r>
          </w:p>
        </w:tc>
        <w:tc>
          <w:tcPr>
            <w:tcW w:w="4404" w:type="dxa"/>
          </w:tcPr>
          <w:p w14:paraId="775DC8CB" w14:textId="1324E107" w:rsidR="006D4A98" w:rsidRPr="00D90602" w:rsidRDefault="00102C38" w:rsidP="006D4A98">
            <w:pPr>
              <w:rPr>
                <w:lang w:val="en-US" w:eastAsia="zh-CN"/>
              </w:rPr>
            </w:pPr>
            <w:r w:rsidRPr="00D90602">
              <w:rPr>
                <w:lang w:val="en-US" w:eastAsia="zh-CN"/>
              </w:rPr>
              <w:t xml:space="preserve">Propagation information to support studies in preparation for WRC-27 agenda item 1.8   </w:t>
            </w:r>
          </w:p>
        </w:tc>
        <w:tc>
          <w:tcPr>
            <w:tcW w:w="4035" w:type="dxa"/>
          </w:tcPr>
          <w:p w14:paraId="63ED13B9" w14:textId="7B26AA2F" w:rsidR="006D4A98" w:rsidRPr="00D90602" w:rsidRDefault="00D90602" w:rsidP="006D4A98">
            <w:pPr>
              <w:rPr>
                <w:lang w:val="en-US" w:eastAsia="zh-CN"/>
              </w:rPr>
            </w:pPr>
            <w:hyperlink r:id="rId15" w:history="1">
              <w:r w:rsidRPr="00D90602">
                <w:rPr>
                  <w:rStyle w:val="Hyperlink"/>
                  <w:rFonts w:eastAsia="SimSun"/>
                </w:rPr>
                <w:t>5B/111</w:t>
              </w:r>
            </w:hyperlink>
          </w:p>
        </w:tc>
      </w:tr>
      <w:tr w:rsidR="006D4A98" w14:paraId="44087E80" w14:textId="77777777" w:rsidTr="002C7C23">
        <w:tc>
          <w:tcPr>
            <w:tcW w:w="1190" w:type="dxa"/>
          </w:tcPr>
          <w:p w14:paraId="5C2A7BF0" w14:textId="20A11AC5" w:rsidR="006D4A98" w:rsidRDefault="00E20DCE" w:rsidP="006D4A98">
            <w:pPr>
              <w:rPr>
                <w:lang w:val="en-US" w:eastAsia="zh-CN"/>
              </w:rPr>
            </w:pPr>
            <w:r>
              <w:rPr>
                <w:lang w:val="en-US" w:eastAsia="zh-CN"/>
              </w:rPr>
              <w:t>WP 7C</w:t>
            </w:r>
          </w:p>
        </w:tc>
        <w:tc>
          <w:tcPr>
            <w:tcW w:w="4404" w:type="dxa"/>
          </w:tcPr>
          <w:p w14:paraId="64E18A37" w14:textId="736E1147" w:rsidR="006D4A98" w:rsidRDefault="00F07DEF" w:rsidP="006D4A98">
            <w:pPr>
              <w:rPr>
                <w:lang w:val="en-US" w:eastAsia="zh-CN"/>
              </w:rPr>
            </w:pPr>
            <w:r w:rsidRPr="00F07DEF">
              <w:rPr>
                <w:lang w:val="en-US" w:eastAsia="zh-CN"/>
              </w:rPr>
              <w:t>Liaison statement to Working Party 5B (copy to Working Parties 3</w:t>
            </w:r>
            <w:proofErr w:type="gramStart"/>
            <w:r w:rsidRPr="00F07DEF">
              <w:rPr>
                <w:lang w:val="en-US" w:eastAsia="zh-CN"/>
              </w:rPr>
              <w:t>J,</w:t>
            </w:r>
            <w:proofErr w:type="gramEnd"/>
            <w:r w:rsidRPr="00F07DEF">
              <w:rPr>
                <w:lang w:val="en-US" w:eastAsia="zh-CN"/>
              </w:rPr>
              <w:t xml:space="preserve"> 3K, 3M, 4A, 4C, 5A, 5C and 7D for information) - Information on active and passive sensors in the EESS for WRC-27 agenda item 1.8</w:t>
            </w:r>
          </w:p>
        </w:tc>
        <w:tc>
          <w:tcPr>
            <w:tcW w:w="4035" w:type="dxa"/>
          </w:tcPr>
          <w:p w14:paraId="3B804CA1" w14:textId="68932F6A" w:rsidR="006D4A98" w:rsidRDefault="00F07DEF" w:rsidP="006D4A98">
            <w:pPr>
              <w:rPr>
                <w:lang w:val="en-US" w:eastAsia="zh-CN"/>
              </w:rPr>
            </w:pPr>
            <w:hyperlink r:id="rId16" w:history="1">
              <w:r w:rsidRPr="00F07DEF">
                <w:rPr>
                  <w:rStyle w:val="Hyperlink"/>
                  <w:lang w:val="en-US" w:eastAsia="zh-CN"/>
                </w:rPr>
                <w:t>5B/20</w:t>
              </w:r>
            </w:hyperlink>
          </w:p>
        </w:tc>
      </w:tr>
      <w:tr w:rsidR="006D4A98" w14:paraId="38874DF0" w14:textId="77777777" w:rsidTr="002C7C23">
        <w:tc>
          <w:tcPr>
            <w:tcW w:w="1190" w:type="dxa"/>
          </w:tcPr>
          <w:p w14:paraId="14E9CF51" w14:textId="77777777" w:rsidR="006D4A98" w:rsidRDefault="006D4A98" w:rsidP="006D4A98">
            <w:pPr>
              <w:rPr>
                <w:lang w:val="en-US" w:eastAsia="zh-CN"/>
              </w:rPr>
            </w:pPr>
          </w:p>
        </w:tc>
        <w:tc>
          <w:tcPr>
            <w:tcW w:w="4404" w:type="dxa"/>
          </w:tcPr>
          <w:p w14:paraId="68C30F98" w14:textId="77777777" w:rsidR="006D4A98" w:rsidRDefault="006D4A98" w:rsidP="006D4A98">
            <w:pPr>
              <w:rPr>
                <w:lang w:val="en-US" w:eastAsia="zh-CN"/>
              </w:rPr>
            </w:pPr>
          </w:p>
        </w:tc>
        <w:tc>
          <w:tcPr>
            <w:tcW w:w="4035" w:type="dxa"/>
          </w:tcPr>
          <w:p w14:paraId="1E3A2AC3" w14:textId="77777777" w:rsidR="006D4A98" w:rsidRDefault="006D4A98" w:rsidP="006D4A98">
            <w:pPr>
              <w:rPr>
                <w:lang w:val="en-US" w:eastAsia="zh-CN"/>
              </w:rPr>
            </w:pPr>
          </w:p>
        </w:tc>
      </w:tr>
      <w:tr w:rsidR="006D4A98" w14:paraId="2216BBB2" w14:textId="77777777" w:rsidTr="002C7C23">
        <w:tc>
          <w:tcPr>
            <w:tcW w:w="1190" w:type="dxa"/>
          </w:tcPr>
          <w:p w14:paraId="39C5B486" w14:textId="77777777" w:rsidR="006D4A98" w:rsidRDefault="006D4A98" w:rsidP="006D4A98">
            <w:pPr>
              <w:rPr>
                <w:lang w:val="en-US" w:eastAsia="zh-CN"/>
              </w:rPr>
            </w:pPr>
          </w:p>
        </w:tc>
        <w:tc>
          <w:tcPr>
            <w:tcW w:w="4404" w:type="dxa"/>
          </w:tcPr>
          <w:p w14:paraId="70AB4554" w14:textId="77777777" w:rsidR="006D4A98" w:rsidRDefault="006D4A98" w:rsidP="006D4A98">
            <w:pPr>
              <w:rPr>
                <w:lang w:val="en-US" w:eastAsia="zh-CN"/>
              </w:rPr>
            </w:pPr>
          </w:p>
        </w:tc>
        <w:tc>
          <w:tcPr>
            <w:tcW w:w="4035" w:type="dxa"/>
          </w:tcPr>
          <w:p w14:paraId="758FA0BF" w14:textId="77777777" w:rsidR="006D4A98" w:rsidRDefault="006D4A98" w:rsidP="006D4A98">
            <w:pPr>
              <w:rPr>
                <w:lang w:val="en-US" w:eastAsia="zh-CN"/>
              </w:rPr>
            </w:pPr>
          </w:p>
        </w:tc>
      </w:tr>
    </w:tbl>
    <w:p w14:paraId="184EF402" w14:textId="77777777" w:rsidR="006D4A98" w:rsidRPr="006D4A98" w:rsidRDefault="006D4A98" w:rsidP="00CD4944">
      <w:pPr>
        <w:rPr>
          <w:lang w:val="en-US" w:eastAsia="zh-CN"/>
        </w:rPr>
      </w:pPr>
    </w:p>
    <w:p w14:paraId="0E58013D" w14:textId="1E09CE6B" w:rsidR="00E644F9" w:rsidRDefault="00BA39BC">
      <w:pPr>
        <w:pStyle w:val="Heading2"/>
      </w:pPr>
      <w:bookmarkStart w:id="22" w:name="_Toc174198131"/>
      <w:r>
        <w:t>1.4</w:t>
      </w:r>
      <w:r>
        <w:tab/>
      </w:r>
      <w:r w:rsidR="00E644F9">
        <w:t>Information on the services allocated in and adjacent to the frequency bands studied under WRC-27 agenda item 1.8 and related footnotes</w:t>
      </w:r>
      <w:bookmarkEnd w:id="22"/>
    </w:p>
    <w:p w14:paraId="7A01A577" w14:textId="77777777" w:rsidR="000947F9" w:rsidRDefault="000947F9" w:rsidP="000947F9"/>
    <w:p w14:paraId="7CBB77C3" w14:textId="77777777" w:rsidR="000947F9" w:rsidRPr="00DD225C" w:rsidRDefault="000947F9" w:rsidP="000947F9">
      <w:pPr>
        <w:pStyle w:val="Headingb"/>
        <w:rPr>
          <w:rFonts w:eastAsia="Arial"/>
        </w:rPr>
      </w:pPr>
      <w:r w:rsidRPr="00DD225C">
        <w:rPr>
          <w:rFonts w:eastAsia="Arial"/>
        </w:rPr>
        <w:t>Frequency bands</w:t>
      </w:r>
    </w:p>
    <w:p w14:paraId="3EEE7804" w14:textId="77777777" w:rsidR="000947F9" w:rsidRPr="00DD225C" w:rsidRDefault="000947F9" w:rsidP="000947F9">
      <w:pPr>
        <w:rPr>
          <w:rFonts w:eastAsia="Arial"/>
        </w:rPr>
      </w:pPr>
      <w:r w:rsidRPr="00DD225C">
        <w:rPr>
          <w:rFonts w:eastAsia="Arial"/>
        </w:rPr>
        <w:t xml:space="preserve">Considering </w:t>
      </w:r>
      <w:r w:rsidRPr="00DD225C">
        <w:t xml:space="preserve">in-band and adjacent </w:t>
      </w:r>
      <w:r>
        <w:t xml:space="preserve">frequency </w:t>
      </w:r>
      <w:r w:rsidRPr="00DD225C">
        <w:t>bands scenarios, the</w:t>
      </w:r>
      <w:r w:rsidRPr="00DD225C">
        <w:rPr>
          <w:rFonts w:eastAsia="Arial"/>
        </w:rPr>
        <w:t xml:space="preserve"> following frequency bands allocated to EESS (passive) below 275 GHz </w:t>
      </w:r>
      <w:r>
        <w:rPr>
          <w:rFonts w:eastAsia="Arial"/>
        </w:rPr>
        <w:t>need</w:t>
      </w:r>
      <w:r w:rsidRPr="00DD225C">
        <w:rPr>
          <w:rFonts w:eastAsia="Arial"/>
        </w:rPr>
        <w:t xml:space="preserve"> to be included in the relevant studies under this agenda item:</w:t>
      </w:r>
    </w:p>
    <w:p w14:paraId="5D7EF4D0" w14:textId="77777777" w:rsidR="000947F9" w:rsidRPr="00DD225C" w:rsidRDefault="000947F9" w:rsidP="000947F9">
      <w:pPr>
        <w:pStyle w:val="enumlev1"/>
      </w:pPr>
      <w:r>
        <w:t>‒</w:t>
      </w:r>
      <w:r>
        <w:tab/>
      </w:r>
      <w:r w:rsidRPr="00DD225C">
        <w:t xml:space="preserve">226-231.5 GHz: This </w:t>
      </w:r>
      <w:r>
        <w:t xml:space="preserve">frequency </w:t>
      </w:r>
      <w:r w:rsidRPr="00DD225C">
        <w:t xml:space="preserve">band is </w:t>
      </w:r>
      <w:r>
        <w:t>subject</w:t>
      </w:r>
      <w:r w:rsidRPr="00DD225C">
        <w:t xml:space="preserve"> </w:t>
      </w:r>
      <w:r>
        <w:t>to</w:t>
      </w:r>
      <w:r w:rsidRPr="00DD225C">
        <w:t xml:space="preserve"> RR No. </w:t>
      </w:r>
      <w:r w:rsidRPr="00DD225C">
        <w:rPr>
          <w:b/>
          <w:bCs/>
        </w:rPr>
        <w:t>5.340</w:t>
      </w:r>
      <w:r w:rsidRPr="00DD225C">
        <w:t xml:space="preserve"> (all emissions are prohibited) and is adjacent to the lower edge addressed under</w:t>
      </w:r>
      <w:r>
        <w:t xml:space="preserve"> </w:t>
      </w:r>
      <w:r>
        <w:rPr>
          <w:szCs w:val="24"/>
        </w:rPr>
        <w:t xml:space="preserve">WRC-27 </w:t>
      </w:r>
      <w:r w:rsidRPr="00DD225C">
        <w:t xml:space="preserve">agenda item 1.8. Only adjacent </w:t>
      </w:r>
      <w:r>
        <w:t xml:space="preserve">frequency </w:t>
      </w:r>
      <w:r w:rsidRPr="00DD225C">
        <w:t>band compatibility</w:t>
      </w:r>
      <w:r>
        <w:t xml:space="preserve"> studies </w:t>
      </w:r>
      <w:r w:rsidRPr="00DD225C">
        <w:t>are assumed to be performed.</w:t>
      </w:r>
    </w:p>
    <w:p w14:paraId="6A82B4B7" w14:textId="77777777" w:rsidR="000947F9" w:rsidRPr="00DD225C" w:rsidRDefault="000947F9" w:rsidP="000947F9">
      <w:pPr>
        <w:pStyle w:val="enumlev1"/>
      </w:pPr>
      <w:r>
        <w:t>‒</w:t>
      </w:r>
      <w:r>
        <w:tab/>
      </w:r>
      <w:r w:rsidRPr="00DD225C">
        <w:t xml:space="preserve">250-252 GHz: This </w:t>
      </w:r>
      <w:r>
        <w:t xml:space="preserve">frequency </w:t>
      </w:r>
      <w:r w:rsidRPr="00DD225C">
        <w:t xml:space="preserve">band is </w:t>
      </w:r>
      <w:r>
        <w:t>subject</w:t>
      </w:r>
      <w:r w:rsidRPr="00DD225C">
        <w:t xml:space="preserve"> </w:t>
      </w:r>
      <w:r>
        <w:t>to</w:t>
      </w:r>
      <w:r w:rsidRPr="00DD225C">
        <w:t xml:space="preserve"> RR No. </w:t>
      </w:r>
      <w:r w:rsidRPr="00DD225C">
        <w:rPr>
          <w:b/>
          <w:bCs/>
        </w:rPr>
        <w:t>5.340</w:t>
      </w:r>
      <w:r w:rsidRPr="00DD225C">
        <w:t xml:space="preserve"> (all emissions are prohibited). Only adjacent </w:t>
      </w:r>
      <w:r>
        <w:t xml:space="preserve">frequency </w:t>
      </w:r>
      <w:r w:rsidRPr="00DD225C">
        <w:t xml:space="preserve">band compatibility </w:t>
      </w:r>
      <w:r>
        <w:t xml:space="preserve">studies </w:t>
      </w:r>
      <w:r w:rsidRPr="00DD225C">
        <w:t>are assumed to be performed</w:t>
      </w:r>
      <w:r>
        <w:t>.</w:t>
      </w:r>
    </w:p>
    <w:p w14:paraId="335BB290" w14:textId="77777777" w:rsidR="000947F9" w:rsidRPr="00DD225C" w:rsidRDefault="000947F9" w:rsidP="000947F9">
      <w:pPr>
        <w:pStyle w:val="enumlev1"/>
      </w:pPr>
      <w:r>
        <w:t>‒</w:t>
      </w:r>
      <w:r>
        <w:tab/>
      </w:r>
      <w:r w:rsidRPr="00DD225C">
        <w:t xml:space="preserve">235-238 GHz: </w:t>
      </w:r>
      <w:r>
        <w:t>It is noted that t</w:t>
      </w:r>
      <w:r w:rsidRPr="00DD225C">
        <w:t xml:space="preserve">his </w:t>
      </w:r>
      <w:r>
        <w:t xml:space="preserve">frequency </w:t>
      </w:r>
      <w:r w:rsidRPr="00DD225C">
        <w:t xml:space="preserve">band is only used by </w:t>
      </w:r>
      <w:r>
        <w:t>l</w:t>
      </w:r>
      <w:r w:rsidRPr="00DD225C">
        <w:t>imb sounding instruments.</w:t>
      </w:r>
    </w:p>
    <w:p w14:paraId="5FDE0F3C" w14:textId="77777777" w:rsidR="000947F9" w:rsidRPr="00DD225C" w:rsidRDefault="000947F9" w:rsidP="000947F9">
      <w:pPr>
        <w:pStyle w:val="enumlev1"/>
      </w:pPr>
      <w:r>
        <w:lastRenderedPageBreak/>
        <w:t>‒</w:t>
      </w:r>
      <w:r>
        <w:tab/>
      </w:r>
      <w:r w:rsidRPr="00DD225C">
        <w:t xml:space="preserve">239.2-242.2 GHz and 244.2-247.2 GHz: these </w:t>
      </w:r>
      <w:r>
        <w:t>two</w:t>
      </w:r>
      <w:r w:rsidRPr="00DD225C">
        <w:t xml:space="preserve"> </w:t>
      </w:r>
      <w:r>
        <w:t xml:space="preserve">frequency </w:t>
      </w:r>
      <w:r w:rsidRPr="00DD225C">
        <w:t xml:space="preserve">bands have been allocated to EESS (passive) </w:t>
      </w:r>
      <w:r>
        <w:t>by</w:t>
      </w:r>
      <w:r w:rsidRPr="00DD225C">
        <w:t xml:space="preserve"> WRC-23 </w:t>
      </w:r>
      <w:r>
        <w:t xml:space="preserve">and </w:t>
      </w:r>
      <w:r w:rsidRPr="00DD225C">
        <w:t>sharing studies with EESS (passive) should be undertaken</w:t>
      </w:r>
      <w:r w:rsidRPr="00327FFB">
        <w:t xml:space="preserve"> </w:t>
      </w:r>
      <w:r w:rsidRPr="00DD225C">
        <w:t xml:space="preserve">once RLS characteristics </w:t>
      </w:r>
      <w:r>
        <w:t>are</w:t>
      </w:r>
      <w:r w:rsidRPr="00DD225C">
        <w:t xml:space="preserve"> known.</w:t>
      </w:r>
    </w:p>
    <w:p w14:paraId="64FB513A" w14:textId="77777777" w:rsidR="000947F9" w:rsidRPr="00DD225C" w:rsidRDefault="000947F9" w:rsidP="000947F9">
      <w:r w:rsidRPr="00DD225C">
        <w:t>The band 237.9-238 GHz is also allocated to EESS (active) through RR N</w:t>
      </w:r>
      <w:r>
        <w:t>o.</w:t>
      </w:r>
      <w:r w:rsidRPr="00DD225C">
        <w:t xml:space="preserve"> </w:t>
      </w:r>
      <w:r w:rsidRPr="00995AEE">
        <w:rPr>
          <w:b/>
          <w:bCs/>
        </w:rPr>
        <w:t>5.563B</w:t>
      </w:r>
      <w:r w:rsidRPr="00DD225C">
        <w:t>,</w:t>
      </w:r>
      <w:r>
        <w:t xml:space="preserve"> and its use is</w:t>
      </w:r>
      <w:r w:rsidRPr="00DD225C">
        <w:t xml:space="preserve"> limited to spaceborne cloud radars.</w:t>
      </w:r>
    </w:p>
    <w:p w14:paraId="18681582" w14:textId="77777777" w:rsidR="000947F9" w:rsidRDefault="000947F9" w:rsidP="000947F9">
      <w:r w:rsidRPr="00DD225C">
        <w:t xml:space="preserve">Above 275 GHz, there is currently no </w:t>
      </w:r>
      <w:r>
        <w:t xml:space="preserve">frequency </w:t>
      </w:r>
      <w:r w:rsidRPr="00DD225C">
        <w:t xml:space="preserve">allocation in the RR, but RR No. </w:t>
      </w:r>
      <w:r w:rsidRPr="00DD225C">
        <w:rPr>
          <w:b/>
          <w:bCs/>
        </w:rPr>
        <w:t>5.565</w:t>
      </w:r>
      <w:r w:rsidRPr="00DD225C">
        <w:t xml:space="preserve"> identifies several </w:t>
      </w:r>
      <w:r>
        <w:t xml:space="preserve">frequency </w:t>
      </w:r>
      <w:r w:rsidRPr="00DD225C">
        <w:t xml:space="preserve">bands that are relevant and </w:t>
      </w:r>
      <w:r>
        <w:t xml:space="preserve">are </w:t>
      </w:r>
      <w:r w:rsidRPr="00DD225C">
        <w:t xml:space="preserve">already </w:t>
      </w:r>
      <w:r>
        <w:t>in use</w:t>
      </w:r>
      <w:r w:rsidRPr="00DD225C">
        <w:t xml:space="preserve"> </w:t>
      </w:r>
      <w:r>
        <w:t>by</w:t>
      </w:r>
      <w:r w:rsidRPr="00DD225C">
        <w:t xml:space="preserve"> EESS (passive). When considering sharing and compatibility studies in the range 275-700 </w:t>
      </w:r>
      <w:r>
        <w:t>G</w:t>
      </w:r>
      <w:r w:rsidRPr="00DD225C">
        <w:t xml:space="preserve">Hz, the following EESS (passive) </w:t>
      </w:r>
      <w:r>
        <w:t xml:space="preserve">frequency </w:t>
      </w:r>
      <w:r w:rsidRPr="00DD225C">
        <w:t xml:space="preserve">bands are to be </w:t>
      </w:r>
      <w:proofErr w:type="gramStart"/>
      <w:r w:rsidRPr="00DD225C">
        <w:t>taken into account</w:t>
      </w:r>
      <w:proofErr w:type="gramEnd"/>
      <w:r>
        <w:t>:</w:t>
      </w:r>
    </w:p>
    <w:p w14:paraId="4F842DA4" w14:textId="0B132D53" w:rsidR="000947F9" w:rsidRPr="000947F9" w:rsidRDefault="000947F9" w:rsidP="00B40183">
      <w:pPr>
        <w:pStyle w:val="enumlev1"/>
        <w:rPr>
          <w:szCs w:val="24"/>
        </w:rPr>
      </w:pPr>
      <w:r>
        <w:t>‒</w:t>
      </w:r>
      <w:r>
        <w:tab/>
      </w:r>
      <w:r w:rsidRPr="00361E1A">
        <w:t>275</w:t>
      </w:r>
      <w:r w:rsidRPr="00352F09">
        <w:t>-286</w:t>
      </w:r>
      <w:r w:rsidRPr="00361E1A">
        <w:t> GHz, 296-306 GHz, 313-356 GHz, 361-365 GHz, 369-392 GHz, 397</w:t>
      </w:r>
      <w:r>
        <w:noBreakHyphen/>
      </w:r>
      <w:r w:rsidRPr="00361E1A">
        <w:t>399 GHz, 409-411 GHz, 416</w:t>
      </w:r>
      <w:r>
        <w:noBreakHyphen/>
      </w:r>
      <w:r w:rsidRPr="00361E1A">
        <w:t>434 GHz, 439-467 GHz, 477-502 GHz, 523</w:t>
      </w:r>
      <w:r>
        <w:noBreakHyphen/>
      </w:r>
      <w:r w:rsidRPr="00361E1A">
        <w:t>527 GHz, 538-581 GHz, 611-630 GHz, 634</w:t>
      </w:r>
      <w:r>
        <w:noBreakHyphen/>
      </w:r>
      <w:r w:rsidRPr="00361E1A">
        <w:t>654 GHz, 657-692 GHz</w:t>
      </w:r>
      <w:r>
        <w:t>.</w:t>
      </w:r>
    </w:p>
    <w:p w14:paraId="2494107A" w14:textId="77777777" w:rsidR="000947F9" w:rsidRPr="000947F9" w:rsidRDefault="000947F9" w:rsidP="00B40183"/>
    <w:p w14:paraId="4AC9D640" w14:textId="0EDE287F" w:rsidR="008F3B43" w:rsidRPr="00CD4944" w:rsidRDefault="008F3B43" w:rsidP="00CD4944">
      <w:r>
        <w:tab/>
      </w:r>
    </w:p>
    <w:p w14:paraId="14AD7CE6" w14:textId="23BD1375" w:rsidR="008F3B43" w:rsidRDefault="008F3B43" w:rsidP="008F3B43">
      <w:pPr>
        <w:pStyle w:val="Sectiontitle"/>
        <w:rPr>
          <w:rFonts w:ascii="Times New Roman" w:hAnsi="Times New Roman"/>
          <w:b w:val="0"/>
        </w:rPr>
      </w:pPr>
      <w:r>
        <w:t>Table of Frequency Allocations</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7"/>
        <w:gridCol w:w="3099"/>
        <w:gridCol w:w="3104"/>
      </w:tblGrid>
      <w:tr w:rsidR="008F3B43" w14:paraId="53A7D94C"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E9D4D35" w14:textId="77777777" w:rsidR="008F3B43" w:rsidRDefault="008F3B43">
            <w:pPr>
              <w:pStyle w:val="Tablehead"/>
              <w:rPr>
                <w:lang w:eastAsia="zh-CN"/>
              </w:rPr>
            </w:pPr>
            <w:r>
              <w:rPr>
                <w:lang w:eastAsia="zh-CN"/>
              </w:rPr>
              <w:t>Allocation to services</w:t>
            </w:r>
          </w:p>
        </w:tc>
      </w:tr>
      <w:tr w:rsidR="008F3B43" w14:paraId="0EFF23B8" w14:textId="77777777" w:rsidTr="008F3B43">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694819CA" w14:textId="77777777" w:rsidR="008F3B43" w:rsidRDefault="008F3B43">
            <w:pPr>
              <w:pStyle w:val="Tablehead"/>
              <w:rPr>
                <w:lang w:eastAsia="zh-CN"/>
              </w:rPr>
            </w:pPr>
            <w:r>
              <w:rPr>
                <w:lang w:eastAsia="zh-CN"/>
              </w:rPr>
              <w:t>Region 1</w:t>
            </w:r>
          </w:p>
        </w:tc>
        <w:tc>
          <w:tcPr>
            <w:tcW w:w="3100" w:type="dxa"/>
            <w:tcBorders>
              <w:top w:val="single" w:sz="4" w:space="0" w:color="auto"/>
              <w:left w:val="single" w:sz="4" w:space="0" w:color="auto"/>
              <w:bottom w:val="single" w:sz="4" w:space="0" w:color="auto"/>
              <w:right w:val="single" w:sz="4" w:space="0" w:color="auto"/>
            </w:tcBorders>
            <w:hideMark/>
          </w:tcPr>
          <w:p w14:paraId="0E124AC7" w14:textId="77777777" w:rsidR="008F3B43" w:rsidRDefault="008F3B43">
            <w:pPr>
              <w:pStyle w:val="Tablehead"/>
              <w:rPr>
                <w:lang w:eastAsia="zh-CN"/>
              </w:rPr>
            </w:pPr>
            <w:r>
              <w:rPr>
                <w:lang w:eastAsia="zh-CN"/>
              </w:rPr>
              <w:t>Region 2</w:t>
            </w:r>
          </w:p>
        </w:tc>
        <w:tc>
          <w:tcPr>
            <w:tcW w:w="3105" w:type="dxa"/>
            <w:tcBorders>
              <w:top w:val="single" w:sz="4" w:space="0" w:color="auto"/>
              <w:left w:val="single" w:sz="4" w:space="0" w:color="auto"/>
              <w:bottom w:val="single" w:sz="4" w:space="0" w:color="auto"/>
              <w:right w:val="single" w:sz="4" w:space="0" w:color="auto"/>
            </w:tcBorders>
            <w:hideMark/>
          </w:tcPr>
          <w:p w14:paraId="6ECB7973" w14:textId="77777777" w:rsidR="008F3B43" w:rsidRDefault="008F3B43">
            <w:pPr>
              <w:pStyle w:val="Tablehead"/>
              <w:rPr>
                <w:lang w:eastAsia="zh-CN"/>
              </w:rPr>
            </w:pPr>
            <w:r>
              <w:rPr>
                <w:lang w:eastAsia="zh-CN"/>
              </w:rPr>
              <w:t>Region 3</w:t>
            </w:r>
          </w:p>
        </w:tc>
      </w:tr>
      <w:tr w:rsidR="008F3B43" w14:paraId="68D057CC"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6E0E20D" w14:textId="70C75D2D" w:rsidR="00F44607" w:rsidRPr="00F44607" w:rsidRDefault="00F44607" w:rsidP="00EA0560">
            <w:pPr>
              <w:pStyle w:val="TableTextS5"/>
              <w:keepNext/>
              <w:rPr>
                <w:color w:val="000000"/>
                <w:lang w:eastAsia="zh-CN"/>
              </w:rPr>
            </w:pPr>
            <w:r>
              <w:rPr>
                <w:rStyle w:val="Tablefreq"/>
                <w:lang w:eastAsia="zh-CN"/>
              </w:rPr>
              <w:t>200</w:t>
            </w:r>
            <w:r w:rsidR="008F3B43">
              <w:rPr>
                <w:rStyle w:val="Tablefreq"/>
                <w:lang w:eastAsia="zh-CN"/>
              </w:rPr>
              <w:t>-</w:t>
            </w:r>
            <w:r>
              <w:rPr>
                <w:rStyle w:val="Tablefreq"/>
                <w:lang w:eastAsia="zh-CN"/>
              </w:rPr>
              <w:t>209 GH</w:t>
            </w:r>
            <w:r w:rsidR="00EA0560">
              <w:rPr>
                <w:rStyle w:val="Tablefreq"/>
                <w:lang w:eastAsia="zh-CN"/>
              </w:rPr>
              <w:t>z</w:t>
            </w:r>
          </w:p>
          <w:p w14:paraId="6B7B47E6" w14:textId="5DE8AAD1" w:rsidR="00F44607" w:rsidRPr="00F44607" w:rsidRDefault="00F44607" w:rsidP="00F44607">
            <w:pPr>
              <w:pStyle w:val="TableTextS5"/>
              <w:keepNext/>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F44607">
              <w:rPr>
                <w:color w:val="000000"/>
                <w:lang w:eastAsia="zh-CN"/>
              </w:rPr>
              <w:t>EARTH EXPLORATION-SATELLITE (passive)</w:t>
            </w:r>
          </w:p>
          <w:p w14:paraId="738230C5" w14:textId="41EDEA05" w:rsidR="00F44607" w:rsidRPr="00F44607" w:rsidRDefault="00F44607" w:rsidP="00F44607">
            <w:pPr>
              <w:pStyle w:val="TableTextS5"/>
              <w:keepNext/>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F44607">
              <w:rPr>
                <w:color w:val="000000"/>
                <w:lang w:eastAsia="zh-CN"/>
              </w:rPr>
              <w:t>RADIO ASTRONOMY</w:t>
            </w:r>
          </w:p>
          <w:p w14:paraId="6495FD42" w14:textId="5F379057" w:rsidR="00F44607" w:rsidRPr="00F44607" w:rsidRDefault="00F44607" w:rsidP="00F44607">
            <w:pPr>
              <w:pStyle w:val="TableTextS5"/>
              <w:keepNext/>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F44607">
              <w:rPr>
                <w:color w:val="000000"/>
                <w:lang w:eastAsia="zh-CN"/>
              </w:rPr>
              <w:t>SPACE RESEARCH (passive)</w:t>
            </w:r>
          </w:p>
          <w:p w14:paraId="231146A8" w14:textId="71A9413B" w:rsidR="008F3B43" w:rsidRDefault="00F44607" w:rsidP="00F44607">
            <w:pPr>
              <w:pStyle w:val="TableTextS5"/>
              <w:keepNext/>
              <w:rPr>
                <w:rStyle w:val="Artref"/>
              </w:rPr>
            </w:pPr>
            <w:r>
              <w:rPr>
                <w:color w:val="000000"/>
                <w:lang w:eastAsia="zh-CN"/>
              </w:rPr>
              <w:tab/>
            </w:r>
            <w:r>
              <w:rPr>
                <w:color w:val="000000"/>
                <w:lang w:eastAsia="zh-CN"/>
              </w:rPr>
              <w:tab/>
            </w:r>
            <w:r>
              <w:rPr>
                <w:color w:val="000000"/>
                <w:lang w:eastAsia="zh-CN"/>
              </w:rPr>
              <w:tab/>
            </w:r>
            <w:r>
              <w:rPr>
                <w:color w:val="000000"/>
                <w:lang w:eastAsia="zh-CN"/>
              </w:rPr>
              <w:tab/>
            </w:r>
            <w:r w:rsidRPr="008861BA">
              <w:rPr>
                <w:lang w:eastAsia="zh-CN"/>
              </w:rPr>
              <w:t>5.</w:t>
            </w:r>
            <w:r w:rsidRPr="00465B2A">
              <w:rPr>
                <w:lang w:eastAsia="zh-CN"/>
              </w:rPr>
              <w:t>340 5.</w:t>
            </w:r>
            <w:r w:rsidRPr="00716C36">
              <w:rPr>
                <w:lang w:eastAsia="zh-CN"/>
              </w:rPr>
              <w:t>341 5.563A</w:t>
            </w:r>
          </w:p>
        </w:tc>
      </w:tr>
      <w:tr w:rsidR="008F3B43" w14:paraId="278B663F"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F2DE154" w14:textId="6C448031" w:rsidR="00AA7494" w:rsidRDefault="00AA7494">
            <w:pPr>
              <w:pStyle w:val="TableTextS5"/>
              <w:rPr>
                <w:rStyle w:val="Tablefreq"/>
                <w:lang w:eastAsia="zh-CN"/>
              </w:rPr>
            </w:pPr>
            <w:r>
              <w:rPr>
                <w:rStyle w:val="Tablefreq"/>
                <w:lang w:eastAsia="zh-CN"/>
              </w:rPr>
              <w:t>209</w:t>
            </w:r>
            <w:r w:rsidR="008F3B43">
              <w:rPr>
                <w:rStyle w:val="Tablefreq"/>
                <w:lang w:eastAsia="zh-CN"/>
              </w:rPr>
              <w:t>-</w:t>
            </w:r>
            <w:r>
              <w:rPr>
                <w:rStyle w:val="Tablefreq"/>
                <w:lang w:eastAsia="zh-CN"/>
              </w:rPr>
              <w:t>217</w:t>
            </w:r>
            <w:r w:rsidR="003A3C66">
              <w:rPr>
                <w:rStyle w:val="Tablefreq"/>
                <w:lang w:eastAsia="zh-CN"/>
              </w:rPr>
              <w:t xml:space="preserve"> GHz</w:t>
            </w:r>
          </w:p>
          <w:p w14:paraId="037584DD" w14:textId="136ADA93" w:rsidR="00AA7494" w:rsidRPr="00AA7494" w:rsidRDefault="00F71FA8" w:rsidP="00AA7494">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00AA7494" w:rsidRPr="00AA7494">
              <w:rPr>
                <w:color w:val="000000"/>
                <w:lang w:eastAsia="zh-CN"/>
              </w:rPr>
              <w:t>FIXED</w:t>
            </w:r>
          </w:p>
          <w:p w14:paraId="4E76BD85" w14:textId="055003F6" w:rsidR="00AA7494" w:rsidRPr="00AA7494" w:rsidRDefault="00F71FA8" w:rsidP="00AA7494">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00AA7494" w:rsidRPr="00AA7494">
              <w:rPr>
                <w:color w:val="000000"/>
                <w:lang w:eastAsia="zh-CN"/>
              </w:rPr>
              <w:t>FIXED-SATELLITE (Earth-to-space)</w:t>
            </w:r>
          </w:p>
          <w:p w14:paraId="3C5169BD" w14:textId="69B49D93" w:rsidR="00AA7494" w:rsidRPr="00AA7494" w:rsidRDefault="00F71FA8" w:rsidP="00AA7494">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00AA7494" w:rsidRPr="00AA7494">
              <w:rPr>
                <w:color w:val="000000"/>
                <w:lang w:eastAsia="zh-CN"/>
              </w:rPr>
              <w:t>MOBILE</w:t>
            </w:r>
          </w:p>
          <w:p w14:paraId="1A524A02" w14:textId="510E0CDC" w:rsidR="00AA7494" w:rsidRPr="00AA7494" w:rsidRDefault="00F71FA8" w:rsidP="00AA7494">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00AA7494" w:rsidRPr="00AA7494">
              <w:rPr>
                <w:color w:val="000000"/>
                <w:lang w:eastAsia="zh-CN"/>
              </w:rPr>
              <w:t>RADIO ASTRONOMY</w:t>
            </w:r>
          </w:p>
          <w:p w14:paraId="4FC083C1" w14:textId="52836D33" w:rsidR="008F3B43" w:rsidRPr="008C75F2" w:rsidRDefault="008C75F2" w:rsidP="008C75F2">
            <w:pPr>
              <w:pStyle w:val="TableTextS5"/>
              <w:rPr>
                <w:rStyle w:val="Artref"/>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00AA7494" w:rsidRPr="00B22CE6">
              <w:rPr>
                <w:color w:val="000000"/>
                <w:lang w:eastAsia="zh-CN"/>
              </w:rPr>
              <w:t>5.</w:t>
            </w:r>
            <w:r w:rsidR="00AA7494" w:rsidRPr="00465B2A">
              <w:rPr>
                <w:color w:val="000000"/>
                <w:lang w:eastAsia="zh-CN"/>
              </w:rPr>
              <w:t>149 5.341</w:t>
            </w:r>
          </w:p>
        </w:tc>
      </w:tr>
      <w:tr w:rsidR="003A3C66" w14:paraId="1FBF979F"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6B065B0B" w14:textId="77777777" w:rsidR="003A3C66" w:rsidRPr="003A3C66" w:rsidRDefault="003A3C66" w:rsidP="003A3C66">
            <w:pPr>
              <w:pStyle w:val="TableTextS5"/>
              <w:rPr>
                <w:rStyle w:val="Tablefreq"/>
                <w:lang w:eastAsia="zh-CN"/>
              </w:rPr>
            </w:pPr>
            <w:r w:rsidRPr="003A3C66">
              <w:rPr>
                <w:rStyle w:val="Tablefreq"/>
                <w:lang w:eastAsia="zh-CN"/>
              </w:rPr>
              <w:t>217 - 226 GHz</w:t>
            </w:r>
          </w:p>
          <w:p w14:paraId="6DDFB246" w14:textId="6D7D33EF" w:rsidR="003A3C66" w:rsidRPr="00E620A2" w:rsidRDefault="003A3C66" w:rsidP="003A3C66">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E620A2">
              <w:rPr>
                <w:rStyle w:val="Tablefreq"/>
                <w:b w:val="0"/>
                <w:bCs/>
                <w:lang w:eastAsia="zh-CN"/>
              </w:rPr>
              <w:t>FIXED</w:t>
            </w:r>
          </w:p>
          <w:p w14:paraId="39C71C3E" w14:textId="773E3D80" w:rsidR="003A3C66" w:rsidRPr="00E620A2" w:rsidRDefault="003A3C66" w:rsidP="003A3C66">
            <w:pPr>
              <w:pStyle w:val="TableTextS5"/>
              <w:rPr>
                <w:rStyle w:val="Tablefreq"/>
                <w:b w:val="0"/>
                <w:bCs/>
                <w:lang w:eastAsia="zh-CN"/>
              </w:rPr>
            </w:pPr>
            <w:r w:rsidRPr="00E620A2">
              <w:rPr>
                <w:bCs/>
                <w:color w:val="000000"/>
                <w:lang w:eastAsia="zh-CN"/>
              </w:rPr>
              <w:tab/>
            </w:r>
            <w:r w:rsidRPr="00E620A2">
              <w:rPr>
                <w:bCs/>
                <w:color w:val="000000"/>
                <w:lang w:eastAsia="zh-CN"/>
              </w:rPr>
              <w:tab/>
            </w:r>
            <w:r w:rsidRPr="00E620A2">
              <w:rPr>
                <w:bCs/>
                <w:color w:val="000000"/>
                <w:lang w:eastAsia="zh-CN"/>
              </w:rPr>
              <w:tab/>
            </w:r>
            <w:r w:rsidRPr="00E620A2">
              <w:rPr>
                <w:bCs/>
                <w:color w:val="000000"/>
                <w:lang w:eastAsia="zh-CN"/>
              </w:rPr>
              <w:tab/>
            </w:r>
            <w:r w:rsidRPr="00E620A2">
              <w:rPr>
                <w:rStyle w:val="Tablefreq"/>
                <w:b w:val="0"/>
                <w:bCs/>
                <w:lang w:eastAsia="zh-CN"/>
              </w:rPr>
              <w:t>FIXED-SATELLITE (Earth-to-space)</w:t>
            </w:r>
          </w:p>
          <w:p w14:paraId="26935742" w14:textId="29CA4413" w:rsidR="003A3C66" w:rsidRPr="00E620A2" w:rsidRDefault="003A3C66" w:rsidP="003A3C66">
            <w:pPr>
              <w:pStyle w:val="TableTextS5"/>
              <w:rPr>
                <w:rStyle w:val="Tablefreq"/>
                <w:b w:val="0"/>
                <w:bCs/>
                <w:lang w:eastAsia="zh-CN"/>
              </w:rPr>
            </w:pPr>
            <w:r w:rsidRPr="00E620A2">
              <w:rPr>
                <w:bCs/>
                <w:color w:val="000000"/>
                <w:lang w:eastAsia="zh-CN"/>
              </w:rPr>
              <w:tab/>
            </w:r>
            <w:r w:rsidRPr="00E620A2">
              <w:rPr>
                <w:bCs/>
                <w:color w:val="000000"/>
                <w:lang w:eastAsia="zh-CN"/>
              </w:rPr>
              <w:tab/>
            </w:r>
            <w:r w:rsidRPr="00E620A2">
              <w:rPr>
                <w:bCs/>
                <w:color w:val="000000"/>
                <w:lang w:eastAsia="zh-CN"/>
              </w:rPr>
              <w:tab/>
            </w:r>
            <w:r w:rsidRPr="00E620A2">
              <w:rPr>
                <w:bCs/>
                <w:color w:val="000000"/>
                <w:lang w:eastAsia="zh-CN"/>
              </w:rPr>
              <w:tab/>
            </w:r>
            <w:r w:rsidRPr="00E620A2">
              <w:rPr>
                <w:rStyle w:val="Tablefreq"/>
                <w:b w:val="0"/>
                <w:bCs/>
                <w:lang w:eastAsia="zh-CN"/>
              </w:rPr>
              <w:t>MOBILE</w:t>
            </w:r>
          </w:p>
          <w:p w14:paraId="7D87458E" w14:textId="4FA24805" w:rsidR="003A3C66" w:rsidRPr="00E620A2" w:rsidRDefault="003A3C66" w:rsidP="003A3C66">
            <w:pPr>
              <w:pStyle w:val="TableTextS5"/>
              <w:rPr>
                <w:rStyle w:val="Tablefreq"/>
                <w:b w:val="0"/>
                <w:bCs/>
                <w:lang w:eastAsia="zh-CN"/>
              </w:rPr>
            </w:pPr>
            <w:r w:rsidRPr="00E620A2">
              <w:rPr>
                <w:bCs/>
                <w:color w:val="000000"/>
                <w:lang w:eastAsia="zh-CN"/>
              </w:rPr>
              <w:tab/>
            </w:r>
            <w:r w:rsidRPr="00E620A2">
              <w:rPr>
                <w:bCs/>
                <w:color w:val="000000"/>
                <w:lang w:eastAsia="zh-CN"/>
              </w:rPr>
              <w:tab/>
            </w:r>
            <w:r w:rsidRPr="00E620A2">
              <w:rPr>
                <w:bCs/>
                <w:color w:val="000000"/>
                <w:lang w:eastAsia="zh-CN"/>
              </w:rPr>
              <w:tab/>
            </w:r>
            <w:r w:rsidRPr="00E620A2">
              <w:rPr>
                <w:bCs/>
                <w:color w:val="000000"/>
                <w:lang w:eastAsia="zh-CN"/>
              </w:rPr>
              <w:tab/>
            </w:r>
            <w:r w:rsidRPr="00E620A2">
              <w:rPr>
                <w:rStyle w:val="Tablefreq"/>
                <w:b w:val="0"/>
                <w:bCs/>
                <w:lang w:eastAsia="zh-CN"/>
              </w:rPr>
              <w:t>RADIO ASTRONOMY</w:t>
            </w:r>
          </w:p>
          <w:p w14:paraId="49845CD6" w14:textId="1933AB62" w:rsidR="003A3C66" w:rsidRPr="00E620A2" w:rsidRDefault="003A3C66" w:rsidP="003A3C66">
            <w:pPr>
              <w:pStyle w:val="TableTextS5"/>
              <w:rPr>
                <w:rStyle w:val="Tablefreq"/>
                <w:b w:val="0"/>
                <w:bCs/>
                <w:lang w:eastAsia="zh-CN"/>
              </w:rPr>
            </w:pPr>
            <w:r w:rsidRPr="00E620A2">
              <w:rPr>
                <w:bCs/>
                <w:color w:val="000000"/>
                <w:lang w:eastAsia="zh-CN"/>
              </w:rPr>
              <w:tab/>
            </w:r>
            <w:r w:rsidRPr="00E620A2">
              <w:rPr>
                <w:bCs/>
                <w:color w:val="000000"/>
                <w:lang w:eastAsia="zh-CN"/>
              </w:rPr>
              <w:tab/>
            </w:r>
            <w:r w:rsidRPr="00E620A2">
              <w:rPr>
                <w:bCs/>
                <w:color w:val="000000"/>
                <w:lang w:eastAsia="zh-CN"/>
              </w:rPr>
              <w:tab/>
            </w:r>
            <w:r w:rsidRPr="00E620A2">
              <w:rPr>
                <w:bCs/>
                <w:color w:val="000000"/>
                <w:lang w:eastAsia="zh-CN"/>
              </w:rPr>
              <w:tab/>
            </w:r>
            <w:r w:rsidRPr="00E620A2">
              <w:rPr>
                <w:rStyle w:val="Tablefreq"/>
                <w:b w:val="0"/>
                <w:bCs/>
                <w:lang w:eastAsia="zh-CN"/>
              </w:rPr>
              <w:t>SPACE RESEARCH (passive) 5.562B</w:t>
            </w:r>
          </w:p>
          <w:p w14:paraId="5CFAE211" w14:textId="131629C6" w:rsidR="003A3C66" w:rsidRDefault="003A3C66" w:rsidP="003A3C66">
            <w:pPr>
              <w:pStyle w:val="TableTextS5"/>
              <w:rPr>
                <w:rStyle w:val="Tablefreq"/>
                <w:lang w:eastAsia="zh-CN"/>
              </w:rPr>
            </w:pPr>
            <w:r w:rsidRPr="00E620A2">
              <w:rPr>
                <w:bCs/>
                <w:color w:val="000000"/>
                <w:lang w:eastAsia="zh-CN"/>
              </w:rPr>
              <w:tab/>
            </w:r>
            <w:r w:rsidRPr="00E620A2">
              <w:rPr>
                <w:bCs/>
                <w:color w:val="000000"/>
                <w:lang w:eastAsia="zh-CN"/>
              </w:rPr>
              <w:tab/>
            </w:r>
            <w:r w:rsidRPr="00E620A2">
              <w:rPr>
                <w:bCs/>
                <w:color w:val="000000"/>
                <w:lang w:eastAsia="zh-CN"/>
              </w:rPr>
              <w:tab/>
            </w:r>
            <w:r w:rsidRPr="00E620A2">
              <w:rPr>
                <w:bCs/>
                <w:color w:val="000000"/>
                <w:lang w:eastAsia="zh-CN"/>
              </w:rPr>
              <w:tab/>
            </w:r>
            <w:r w:rsidRPr="00E620A2">
              <w:rPr>
                <w:rStyle w:val="Tablefreq"/>
                <w:b w:val="0"/>
                <w:bCs/>
                <w:lang w:eastAsia="zh-CN"/>
              </w:rPr>
              <w:t>5.149 5.341</w:t>
            </w:r>
          </w:p>
        </w:tc>
      </w:tr>
      <w:tr w:rsidR="00006924" w14:paraId="19165DFC"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63D3CE1E" w14:textId="129F29D0" w:rsidR="00006924" w:rsidRPr="00006924" w:rsidRDefault="00006924" w:rsidP="00C4716E">
            <w:pPr>
              <w:pStyle w:val="TableTextS5"/>
              <w:ind w:left="0" w:firstLine="0"/>
              <w:rPr>
                <w:rStyle w:val="Tablefreq"/>
                <w:lang w:eastAsia="zh-CN"/>
              </w:rPr>
            </w:pPr>
            <w:r w:rsidRPr="00006924">
              <w:rPr>
                <w:rStyle w:val="Tablefreq"/>
                <w:lang w:eastAsia="zh-CN"/>
              </w:rPr>
              <w:t>226 - 231.5 GHz</w:t>
            </w:r>
          </w:p>
          <w:p w14:paraId="4F973136" w14:textId="3A59BBC2" w:rsidR="00006924" w:rsidRPr="00437E17" w:rsidRDefault="00437E17" w:rsidP="00006924">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006924" w:rsidRPr="00437E17">
              <w:rPr>
                <w:rStyle w:val="Tablefreq"/>
                <w:b w:val="0"/>
                <w:bCs/>
                <w:lang w:eastAsia="zh-CN"/>
              </w:rPr>
              <w:t>EARTH EXPLORATION-SATELLITE (passive)</w:t>
            </w:r>
          </w:p>
          <w:p w14:paraId="7647B610" w14:textId="1F84CF2E" w:rsidR="00006924" w:rsidRPr="00437E17" w:rsidRDefault="00437E17" w:rsidP="00006924">
            <w:pPr>
              <w:pStyle w:val="TableTextS5"/>
              <w:rPr>
                <w:rStyle w:val="Tablefreq"/>
                <w:b w:val="0"/>
                <w:bCs/>
                <w:lang w:eastAsia="zh-CN"/>
              </w:rPr>
            </w:pPr>
            <w:r w:rsidRPr="00437E17">
              <w:rPr>
                <w:bCs/>
                <w:color w:val="000000"/>
                <w:lang w:eastAsia="zh-CN"/>
              </w:rPr>
              <w:tab/>
            </w:r>
            <w:r w:rsidRPr="00437E17">
              <w:rPr>
                <w:bCs/>
                <w:color w:val="000000"/>
                <w:lang w:eastAsia="zh-CN"/>
              </w:rPr>
              <w:tab/>
            </w:r>
            <w:r w:rsidRPr="00437E17">
              <w:rPr>
                <w:bCs/>
                <w:color w:val="000000"/>
                <w:lang w:eastAsia="zh-CN"/>
              </w:rPr>
              <w:tab/>
            </w:r>
            <w:r w:rsidRPr="00437E17">
              <w:rPr>
                <w:bCs/>
                <w:color w:val="000000"/>
                <w:lang w:eastAsia="zh-CN"/>
              </w:rPr>
              <w:tab/>
            </w:r>
            <w:r w:rsidR="00006924" w:rsidRPr="00437E17">
              <w:rPr>
                <w:rStyle w:val="Tablefreq"/>
                <w:b w:val="0"/>
                <w:bCs/>
                <w:lang w:eastAsia="zh-CN"/>
              </w:rPr>
              <w:t>RADIO ASTRONOMY</w:t>
            </w:r>
          </w:p>
          <w:p w14:paraId="38206EA9" w14:textId="450CD90C" w:rsidR="00006924" w:rsidRPr="00437E17" w:rsidRDefault="00437E17" w:rsidP="00006924">
            <w:pPr>
              <w:pStyle w:val="TableTextS5"/>
              <w:rPr>
                <w:rStyle w:val="Tablefreq"/>
                <w:b w:val="0"/>
                <w:bCs/>
                <w:lang w:eastAsia="zh-CN"/>
              </w:rPr>
            </w:pPr>
            <w:r w:rsidRPr="00437E17">
              <w:rPr>
                <w:bCs/>
                <w:color w:val="000000"/>
                <w:lang w:eastAsia="zh-CN"/>
              </w:rPr>
              <w:tab/>
            </w:r>
            <w:r w:rsidRPr="00437E17">
              <w:rPr>
                <w:bCs/>
                <w:color w:val="000000"/>
                <w:lang w:eastAsia="zh-CN"/>
              </w:rPr>
              <w:tab/>
            </w:r>
            <w:r w:rsidRPr="00437E17">
              <w:rPr>
                <w:bCs/>
                <w:color w:val="000000"/>
                <w:lang w:eastAsia="zh-CN"/>
              </w:rPr>
              <w:tab/>
            </w:r>
            <w:r w:rsidRPr="00437E17">
              <w:rPr>
                <w:bCs/>
                <w:color w:val="000000"/>
                <w:lang w:eastAsia="zh-CN"/>
              </w:rPr>
              <w:tab/>
            </w:r>
            <w:r w:rsidR="00006924" w:rsidRPr="00437E17">
              <w:rPr>
                <w:rStyle w:val="Tablefreq"/>
                <w:b w:val="0"/>
                <w:bCs/>
                <w:lang w:eastAsia="zh-CN"/>
              </w:rPr>
              <w:t>SPACE RESEARCH (passive)</w:t>
            </w:r>
          </w:p>
          <w:p w14:paraId="121DB787" w14:textId="4BF1AA22" w:rsidR="00006924" w:rsidRPr="00976683" w:rsidRDefault="00437E17" w:rsidP="00C4716E">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006924" w:rsidRPr="00976683">
              <w:rPr>
                <w:rStyle w:val="Tablefreq"/>
                <w:b w:val="0"/>
                <w:bCs/>
                <w:lang w:eastAsia="zh-CN"/>
              </w:rPr>
              <w:t>5.340</w:t>
            </w:r>
          </w:p>
        </w:tc>
      </w:tr>
      <w:tr w:rsidR="00C4716E" w14:paraId="48FB6B6A"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537C26BD" w14:textId="77777777" w:rsidR="00C4716E" w:rsidRPr="00006924" w:rsidRDefault="00C4716E" w:rsidP="00C4716E">
            <w:pPr>
              <w:pStyle w:val="TableTextS5"/>
              <w:rPr>
                <w:rStyle w:val="Tablefreq"/>
                <w:lang w:eastAsia="zh-CN"/>
              </w:rPr>
            </w:pPr>
            <w:r w:rsidRPr="00006924">
              <w:rPr>
                <w:rStyle w:val="Tablefreq"/>
                <w:lang w:eastAsia="zh-CN"/>
              </w:rPr>
              <w:t>231.5 - 232 GHz</w:t>
            </w:r>
          </w:p>
          <w:p w14:paraId="5CE706DC" w14:textId="239F881A" w:rsidR="00C4716E" w:rsidRPr="00437E17" w:rsidRDefault="00437E17" w:rsidP="00C4716E">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C4716E" w:rsidRPr="00437E17">
              <w:rPr>
                <w:rStyle w:val="Tablefreq"/>
                <w:b w:val="0"/>
                <w:bCs/>
                <w:lang w:eastAsia="zh-CN"/>
              </w:rPr>
              <w:t>FIXED</w:t>
            </w:r>
          </w:p>
          <w:p w14:paraId="25FF1CD6" w14:textId="7D077EFC" w:rsidR="00C4716E" w:rsidRPr="00437E17" w:rsidRDefault="00437E17" w:rsidP="00C4716E">
            <w:pPr>
              <w:pStyle w:val="TableTextS5"/>
              <w:rPr>
                <w:rStyle w:val="Tablefreq"/>
                <w:b w:val="0"/>
                <w:bCs/>
                <w:lang w:eastAsia="zh-CN"/>
              </w:rPr>
            </w:pPr>
            <w:r w:rsidRPr="00437E17">
              <w:rPr>
                <w:bCs/>
                <w:color w:val="000000"/>
                <w:lang w:eastAsia="zh-CN"/>
              </w:rPr>
              <w:tab/>
            </w:r>
            <w:r w:rsidRPr="00437E17">
              <w:rPr>
                <w:bCs/>
                <w:color w:val="000000"/>
                <w:lang w:eastAsia="zh-CN"/>
              </w:rPr>
              <w:tab/>
            </w:r>
            <w:r w:rsidRPr="00437E17">
              <w:rPr>
                <w:bCs/>
                <w:color w:val="000000"/>
                <w:lang w:eastAsia="zh-CN"/>
              </w:rPr>
              <w:tab/>
            </w:r>
            <w:r w:rsidRPr="00437E17">
              <w:rPr>
                <w:bCs/>
                <w:color w:val="000000"/>
                <w:lang w:eastAsia="zh-CN"/>
              </w:rPr>
              <w:tab/>
            </w:r>
            <w:r w:rsidR="00C4716E" w:rsidRPr="00437E17">
              <w:rPr>
                <w:rStyle w:val="Tablefreq"/>
                <w:b w:val="0"/>
                <w:bCs/>
                <w:lang w:eastAsia="zh-CN"/>
              </w:rPr>
              <w:t>MOBILE</w:t>
            </w:r>
          </w:p>
          <w:p w14:paraId="49291AF1" w14:textId="1118BC96" w:rsidR="00C4716E" w:rsidRPr="00006924" w:rsidRDefault="00437E17" w:rsidP="00C4716E">
            <w:pPr>
              <w:pStyle w:val="TableTextS5"/>
              <w:rPr>
                <w:rStyle w:val="Tablefreq"/>
                <w:lang w:eastAsia="zh-CN"/>
              </w:rPr>
            </w:pPr>
            <w:r w:rsidRPr="00437E17">
              <w:rPr>
                <w:bCs/>
                <w:color w:val="000000"/>
                <w:lang w:eastAsia="zh-CN"/>
              </w:rPr>
              <w:tab/>
            </w:r>
            <w:r w:rsidRPr="00437E17">
              <w:rPr>
                <w:bCs/>
                <w:color w:val="000000"/>
                <w:lang w:eastAsia="zh-CN"/>
              </w:rPr>
              <w:tab/>
            </w:r>
            <w:r w:rsidRPr="00437E17">
              <w:rPr>
                <w:bCs/>
                <w:color w:val="000000"/>
                <w:lang w:eastAsia="zh-CN"/>
              </w:rPr>
              <w:tab/>
            </w:r>
            <w:r w:rsidRPr="00437E17">
              <w:rPr>
                <w:bCs/>
                <w:color w:val="000000"/>
                <w:lang w:eastAsia="zh-CN"/>
              </w:rPr>
              <w:tab/>
            </w:r>
            <w:r w:rsidR="00C4716E" w:rsidRPr="00437E17">
              <w:rPr>
                <w:rStyle w:val="Tablefreq"/>
                <w:b w:val="0"/>
                <w:bCs/>
                <w:lang w:eastAsia="zh-CN"/>
              </w:rPr>
              <w:t>Radiolocation</w:t>
            </w:r>
          </w:p>
        </w:tc>
      </w:tr>
      <w:tr w:rsidR="00C4716E" w14:paraId="13E4E008"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18C0DC9C" w14:textId="77777777" w:rsidR="00C4716E" w:rsidRPr="00006924" w:rsidRDefault="00C4716E" w:rsidP="00C4716E">
            <w:pPr>
              <w:pStyle w:val="TableTextS5"/>
              <w:rPr>
                <w:rStyle w:val="Tablefreq"/>
                <w:lang w:eastAsia="zh-CN"/>
              </w:rPr>
            </w:pPr>
            <w:r w:rsidRPr="00006924">
              <w:rPr>
                <w:rStyle w:val="Tablefreq"/>
                <w:lang w:eastAsia="zh-CN"/>
              </w:rPr>
              <w:lastRenderedPageBreak/>
              <w:t>232 - 235 GHz</w:t>
            </w:r>
          </w:p>
          <w:p w14:paraId="39DBFF2D" w14:textId="36B4BD70" w:rsidR="00C4716E" w:rsidRPr="00DF6F78" w:rsidRDefault="00DF6F78" w:rsidP="00C4716E">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C4716E" w:rsidRPr="00DF6F78">
              <w:rPr>
                <w:rStyle w:val="Tablefreq"/>
                <w:b w:val="0"/>
                <w:bCs/>
                <w:lang w:eastAsia="zh-CN"/>
              </w:rPr>
              <w:t>FIXED</w:t>
            </w:r>
          </w:p>
          <w:p w14:paraId="47D92528" w14:textId="29477DE0" w:rsidR="00C4716E" w:rsidRPr="00DF6F78" w:rsidRDefault="00DF6F78" w:rsidP="00C4716E">
            <w:pPr>
              <w:pStyle w:val="TableTextS5"/>
              <w:rPr>
                <w:rStyle w:val="Tablefreq"/>
                <w:b w:val="0"/>
                <w:bCs/>
                <w:lang w:eastAsia="zh-CN"/>
              </w:rPr>
            </w:pPr>
            <w:r w:rsidRPr="00DF6F78">
              <w:rPr>
                <w:bCs/>
                <w:color w:val="000000"/>
                <w:lang w:eastAsia="zh-CN"/>
              </w:rPr>
              <w:tab/>
            </w:r>
            <w:r w:rsidRPr="00DF6F78">
              <w:rPr>
                <w:bCs/>
                <w:color w:val="000000"/>
                <w:lang w:eastAsia="zh-CN"/>
              </w:rPr>
              <w:tab/>
            </w:r>
            <w:r w:rsidRPr="00DF6F78">
              <w:rPr>
                <w:bCs/>
                <w:color w:val="000000"/>
                <w:lang w:eastAsia="zh-CN"/>
              </w:rPr>
              <w:tab/>
            </w:r>
            <w:r w:rsidRPr="00DF6F78">
              <w:rPr>
                <w:bCs/>
                <w:color w:val="000000"/>
                <w:lang w:eastAsia="zh-CN"/>
              </w:rPr>
              <w:tab/>
            </w:r>
            <w:r w:rsidR="00C4716E" w:rsidRPr="00DF6F78">
              <w:rPr>
                <w:rStyle w:val="Tablefreq"/>
                <w:b w:val="0"/>
                <w:bCs/>
                <w:lang w:eastAsia="zh-CN"/>
              </w:rPr>
              <w:t>FIXED-SATELLITE (space-to-Earth)</w:t>
            </w:r>
          </w:p>
          <w:p w14:paraId="70735821" w14:textId="0BB13B95" w:rsidR="00C4716E" w:rsidRPr="00DF6F78" w:rsidRDefault="00DF6F78" w:rsidP="00C4716E">
            <w:pPr>
              <w:pStyle w:val="TableTextS5"/>
              <w:rPr>
                <w:rStyle w:val="Tablefreq"/>
                <w:b w:val="0"/>
                <w:bCs/>
                <w:lang w:eastAsia="zh-CN"/>
              </w:rPr>
            </w:pPr>
            <w:r w:rsidRPr="00DF6F78">
              <w:rPr>
                <w:bCs/>
                <w:color w:val="000000"/>
                <w:lang w:eastAsia="zh-CN"/>
              </w:rPr>
              <w:tab/>
            </w:r>
            <w:r w:rsidRPr="00DF6F78">
              <w:rPr>
                <w:bCs/>
                <w:color w:val="000000"/>
                <w:lang w:eastAsia="zh-CN"/>
              </w:rPr>
              <w:tab/>
            </w:r>
            <w:r w:rsidRPr="00DF6F78">
              <w:rPr>
                <w:bCs/>
                <w:color w:val="000000"/>
                <w:lang w:eastAsia="zh-CN"/>
              </w:rPr>
              <w:tab/>
            </w:r>
            <w:r w:rsidRPr="00DF6F78">
              <w:rPr>
                <w:bCs/>
                <w:color w:val="000000"/>
                <w:lang w:eastAsia="zh-CN"/>
              </w:rPr>
              <w:tab/>
            </w:r>
            <w:r w:rsidR="00C4716E" w:rsidRPr="00DF6F78">
              <w:rPr>
                <w:rStyle w:val="Tablefreq"/>
                <w:b w:val="0"/>
                <w:bCs/>
                <w:lang w:eastAsia="zh-CN"/>
              </w:rPr>
              <w:t>MOBILE</w:t>
            </w:r>
          </w:p>
          <w:p w14:paraId="77124B6F" w14:textId="2F8E932F" w:rsidR="00C4716E" w:rsidRPr="00006924" w:rsidRDefault="00DF6F78" w:rsidP="00C4716E">
            <w:pPr>
              <w:pStyle w:val="TableTextS5"/>
              <w:rPr>
                <w:rStyle w:val="Tablefreq"/>
                <w:lang w:eastAsia="zh-CN"/>
              </w:rPr>
            </w:pPr>
            <w:r w:rsidRPr="00DF6F78">
              <w:rPr>
                <w:bCs/>
                <w:color w:val="000000"/>
                <w:lang w:eastAsia="zh-CN"/>
              </w:rPr>
              <w:tab/>
            </w:r>
            <w:r w:rsidRPr="00DF6F78">
              <w:rPr>
                <w:bCs/>
                <w:color w:val="000000"/>
                <w:lang w:eastAsia="zh-CN"/>
              </w:rPr>
              <w:tab/>
            </w:r>
            <w:r w:rsidRPr="00DF6F78">
              <w:rPr>
                <w:bCs/>
                <w:color w:val="000000"/>
                <w:lang w:eastAsia="zh-CN"/>
              </w:rPr>
              <w:tab/>
            </w:r>
            <w:r w:rsidRPr="00DF6F78">
              <w:rPr>
                <w:bCs/>
                <w:color w:val="000000"/>
                <w:lang w:eastAsia="zh-CN"/>
              </w:rPr>
              <w:tab/>
            </w:r>
            <w:r w:rsidR="00C4716E" w:rsidRPr="00DF6F78">
              <w:rPr>
                <w:rStyle w:val="Tablefreq"/>
                <w:b w:val="0"/>
                <w:bCs/>
                <w:lang w:eastAsia="zh-CN"/>
              </w:rPr>
              <w:t>Radiolocation</w:t>
            </w:r>
          </w:p>
        </w:tc>
      </w:tr>
      <w:tr w:rsidR="00C4716E" w14:paraId="6C6C4112"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563922B0" w14:textId="77777777" w:rsidR="00C4716E" w:rsidRPr="00006924" w:rsidRDefault="00C4716E" w:rsidP="00C4716E">
            <w:pPr>
              <w:pStyle w:val="TableTextS5"/>
              <w:rPr>
                <w:rStyle w:val="Tablefreq"/>
                <w:lang w:eastAsia="zh-CN"/>
              </w:rPr>
            </w:pPr>
            <w:r w:rsidRPr="00006924">
              <w:rPr>
                <w:rStyle w:val="Tablefreq"/>
                <w:lang w:eastAsia="zh-CN"/>
              </w:rPr>
              <w:t>235 - 238 GHz</w:t>
            </w:r>
          </w:p>
          <w:p w14:paraId="68F492BA" w14:textId="40361B09" w:rsidR="00C4716E" w:rsidRPr="00976683" w:rsidRDefault="00DF6F78" w:rsidP="00C4716E">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C4716E" w:rsidRPr="00976683">
              <w:rPr>
                <w:rStyle w:val="Tablefreq"/>
                <w:b w:val="0"/>
                <w:bCs/>
                <w:lang w:eastAsia="zh-CN"/>
              </w:rPr>
              <w:t>EARTH EXPLORATION-SATELLITE (passive)</w:t>
            </w:r>
          </w:p>
          <w:p w14:paraId="09ADCCC7" w14:textId="3EE7084C" w:rsidR="00C4716E" w:rsidRPr="00976683" w:rsidRDefault="00DF6F78" w:rsidP="00C4716E">
            <w:pPr>
              <w:pStyle w:val="TableTextS5"/>
              <w:rPr>
                <w:rStyle w:val="Tablefreq"/>
                <w:b w:val="0"/>
                <w:bCs/>
                <w:lang w:eastAsia="zh-CN"/>
              </w:rPr>
            </w:pPr>
            <w:r w:rsidRPr="00976683">
              <w:rPr>
                <w:bCs/>
                <w:color w:val="000000"/>
                <w:lang w:eastAsia="zh-CN"/>
              </w:rPr>
              <w:tab/>
            </w:r>
            <w:r w:rsidRPr="00976683">
              <w:rPr>
                <w:bCs/>
                <w:color w:val="000000"/>
                <w:lang w:eastAsia="zh-CN"/>
              </w:rPr>
              <w:tab/>
            </w:r>
            <w:r w:rsidRPr="00976683">
              <w:rPr>
                <w:bCs/>
                <w:color w:val="000000"/>
                <w:lang w:eastAsia="zh-CN"/>
              </w:rPr>
              <w:tab/>
            </w:r>
            <w:r w:rsidRPr="00976683">
              <w:rPr>
                <w:bCs/>
                <w:color w:val="000000"/>
                <w:lang w:eastAsia="zh-CN"/>
              </w:rPr>
              <w:tab/>
            </w:r>
            <w:r w:rsidR="00C4716E" w:rsidRPr="00976683">
              <w:rPr>
                <w:rStyle w:val="Tablefreq"/>
                <w:b w:val="0"/>
                <w:bCs/>
                <w:lang w:eastAsia="zh-CN"/>
              </w:rPr>
              <w:t>FIXED-SATELLITE (space-to-Earth)</w:t>
            </w:r>
          </w:p>
          <w:p w14:paraId="6B95B4A6" w14:textId="4ED43AF7" w:rsidR="00C4716E" w:rsidRPr="00976683" w:rsidRDefault="00DF6F78" w:rsidP="00C4716E">
            <w:pPr>
              <w:pStyle w:val="TableTextS5"/>
              <w:rPr>
                <w:rStyle w:val="Tablefreq"/>
                <w:b w:val="0"/>
                <w:bCs/>
                <w:lang w:eastAsia="zh-CN"/>
              </w:rPr>
            </w:pPr>
            <w:r w:rsidRPr="00976683">
              <w:rPr>
                <w:bCs/>
                <w:color w:val="000000"/>
                <w:lang w:eastAsia="zh-CN"/>
              </w:rPr>
              <w:tab/>
            </w:r>
            <w:r w:rsidRPr="00976683">
              <w:rPr>
                <w:bCs/>
                <w:color w:val="000000"/>
                <w:lang w:eastAsia="zh-CN"/>
              </w:rPr>
              <w:tab/>
            </w:r>
            <w:r w:rsidRPr="00976683">
              <w:rPr>
                <w:bCs/>
                <w:color w:val="000000"/>
                <w:lang w:eastAsia="zh-CN"/>
              </w:rPr>
              <w:tab/>
            </w:r>
            <w:r w:rsidRPr="00976683">
              <w:rPr>
                <w:bCs/>
                <w:color w:val="000000"/>
                <w:lang w:eastAsia="zh-CN"/>
              </w:rPr>
              <w:tab/>
            </w:r>
            <w:r w:rsidR="00C4716E" w:rsidRPr="00976683">
              <w:rPr>
                <w:rStyle w:val="Tablefreq"/>
                <w:b w:val="0"/>
                <w:bCs/>
                <w:lang w:eastAsia="zh-CN"/>
              </w:rPr>
              <w:t>SPACE RESEARCH (passive)</w:t>
            </w:r>
          </w:p>
          <w:p w14:paraId="3845E4EE" w14:textId="6C2AF608" w:rsidR="00C4716E" w:rsidRPr="00006924" w:rsidRDefault="00C4716E" w:rsidP="00DF6F78">
            <w:pPr>
              <w:pStyle w:val="TableTextS5"/>
              <w:rPr>
                <w:rStyle w:val="Tablefreq"/>
                <w:lang w:eastAsia="zh-CN"/>
              </w:rPr>
            </w:pPr>
            <w:r w:rsidRPr="00006924">
              <w:rPr>
                <w:rStyle w:val="Tablefreq"/>
                <w:lang w:eastAsia="zh-CN"/>
              </w:rPr>
              <w:t xml:space="preserve">  </w:t>
            </w:r>
            <w:r w:rsidR="00DF6F78">
              <w:rPr>
                <w:color w:val="000000"/>
                <w:lang w:eastAsia="zh-CN"/>
              </w:rPr>
              <w:tab/>
            </w:r>
            <w:r w:rsidR="00DF6F78">
              <w:rPr>
                <w:color w:val="000000"/>
                <w:lang w:eastAsia="zh-CN"/>
              </w:rPr>
              <w:tab/>
            </w:r>
            <w:r w:rsidR="00DF6F78">
              <w:rPr>
                <w:color w:val="000000"/>
                <w:lang w:eastAsia="zh-CN"/>
              </w:rPr>
              <w:tab/>
            </w:r>
            <w:r w:rsidR="00DF6F78">
              <w:rPr>
                <w:color w:val="000000"/>
                <w:lang w:eastAsia="zh-CN"/>
              </w:rPr>
              <w:tab/>
            </w:r>
            <w:r w:rsidRPr="00976683">
              <w:rPr>
                <w:rStyle w:val="Tablefreq"/>
                <w:b w:val="0"/>
                <w:bCs/>
                <w:lang w:eastAsia="zh-CN"/>
              </w:rPr>
              <w:t>5.</w:t>
            </w:r>
            <w:r w:rsidRPr="00B3235D">
              <w:rPr>
                <w:rStyle w:val="Tablefreq"/>
                <w:b w:val="0"/>
                <w:bCs/>
                <w:lang w:eastAsia="zh-CN"/>
              </w:rPr>
              <w:t>563A</w:t>
            </w:r>
            <w:r w:rsidRPr="00B3235D">
              <w:rPr>
                <w:rStyle w:val="Tablefreq"/>
                <w:lang w:eastAsia="zh-CN"/>
              </w:rPr>
              <w:t xml:space="preserve"> 5.563B</w:t>
            </w:r>
          </w:p>
        </w:tc>
      </w:tr>
      <w:tr w:rsidR="00C4716E" w14:paraId="7E54FE3E"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92F0C57" w14:textId="77777777" w:rsidR="00C4716E" w:rsidRPr="00006924" w:rsidRDefault="00C4716E" w:rsidP="00C4716E">
            <w:pPr>
              <w:pStyle w:val="TableTextS5"/>
              <w:rPr>
                <w:rStyle w:val="Tablefreq"/>
                <w:lang w:eastAsia="zh-CN"/>
              </w:rPr>
            </w:pPr>
            <w:r w:rsidRPr="00006924">
              <w:rPr>
                <w:rStyle w:val="Tablefreq"/>
                <w:lang w:eastAsia="zh-CN"/>
              </w:rPr>
              <w:t>238 - 240 GHz</w:t>
            </w:r>
          </w:p>
          <w:p w14:paraId="2CF93302" w14:textId="26411C66" w:rsidR="00C4716E" w:rsidRPr="00154B43" w:rsidRDefault="009E2C9D" w:rsidP="00C4716E">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C4716E" w:rsidRPr="00154B43">
              <w:rPr>
                <w:rStyle w:val="Tablefreq"/>
                <w:b w:val="0"/>
                <w:bCs/>
                <w:lang w:eastAsia="zh-CN"/>
              </w:rPr>
              <w:t>FIXED</w:t>
            </w:r>
          </w:p>
          <w:p w14:paraId="6F269F8D" w14:textId="2AEB3246" w:rsidR="00C4716E" w:rsidRPr="00154B43" w:rsidRDefault="009E2C9D" w:rsidP="00C4716E">
            <w:pPr>
              <w:pStyle w:val="TableTextS5"/>
              <w:rPr>
                <w:rStyle w:val="Tablefreq"/>
                <w:b w:val="0"/>
                <w:bCs/>
                <w:lang w:eastAsia="zh-CN"/>
              </w:rPr>
            </w:pPr>
            <w:r w:rsidRPr="00154B43">
              <w:rPr>
                <w:bCs/>
                <w:color w:val="000000"/>
                <w:lang w:eastAsia="zh-CN"/>
              </w:rPr>
              <w:tab/>
            </w:r>
            <w:r w:rsidRPr="00154B43">
              <w:rPr>
                <w:bCs/>
                <w:color w:val="000000"/>
                <w:lang w:eastAsia="zh-CN"/>
              </w:rPr>
              <w:tab/>
            </w:r>
            <w:r w:rsidRPr="00154B43">
              <w:rPr>
                <w:bCs/>
                <w:color w:val="000000"/>
                <w:lang w:eastAsia="zh-CN"/>
              </w:rPr>
              <w:tab/>
            </w:r>
            <w:r w:rsidRPr="00154B43">
              <w:rPr>
                <w:bCs/>
                <w:color w:val="000000"/>
                <w:lang w:eastAsia="zh-CN"/>
              </w:rPr>
              <w:tab/>
            </w:r>
            <w:r w:rsidR="00C4716E" w:rsidRPr="00154B43">
              <w:rPr>
                <w:rStyle w:val="Tablefreq"/>
                <w:b w:val="0"/>
                <w:bCs/>
                <w:lang w:eastAsia="zh-CN"/>
              </w:rPr>
              <w:t>FIXED-SATELLITE (space-to-Earth)</w:t>
            </w:r>
          </w:p>
          <w:p w14:paraId="37C3DD88" w14:textId="1BF46A45" w:rsidR="00C4716E" w:rsidRPr="00154B43" w:rsidRDefault="009E2C9D" w:rsidP="00C4716E">
            <w:pPr>
              <w:pStyle w:val="TableTextS5"/>
              <w:rPr>
                <w:rStyle w:val="Tablefreq"/>
                <w:b w:val="0"/>
                <w:bCs/>
                <w:lang w:eastAsia="zh-CN"/>
              </w:rPr>
            </w:pPr>
            <w:r w:rsidRPr="00154B43">
              <w:rPr>
                <w:bCs/>
                <w:color w:val="000000"/>
                <w:lang w:eastAsia="zh-CN"/>
              </w:rPr>
              <w:tab/>
            </w:r>
            <w:r w:rsidRPr="00154B43">
              <w:rPr>
                <w:bCs/>
                <w:color w:val="000000"/>
                <w:lang w:eastAsia="zh-CN"/>
              </w:rPr>
              <w:tab/>
            </w:r>
            <w:r w:rsidRPr="00154B43">
              <w:rPr>
                <w:bCs/>
                <w:color w:val="000000"/>
                <w:lang w:eastAsia="zh-CN"/>
              </w:rPr>
              <w:tab/>
            </w:r>
            <w:r w:rsidRPr="00154B43">
              <w:rPr>
                <w:bCs/>
                <w:color w:val="000000"/>
                <w:lang w:eastAsia="zh-CN"/>
              </w:rPr>
              <w:tab/>
            </w:r>
            <w:r w:rsidR="00C4716E" w:rsidRPr="00154B43">
              <w:rPr>
                <w:rStyle w:val="Tablefreq"/>
                <w:b w:val="0"/>
                <w:bCs/>
                <w:lang w:eastAsia="zh-CN"/>
              </w:rPr>
              <w:t>MOBILE</w:t>
            </w:r>
          </w:p>
          <w:p w14:paraId="7016873D" w14:textId="0A9D8D72" w:rsidR="00C4716E" w:rsidRPr="00154B43" w:rsidRDefault="009E2C9D" w:rsidP="00C4716E">
            <w:pPr>
              <w:pStyle w:val="TableTextS5"/>
              <w:rPr>
                <w:rStyle w:val="Tablefreq"/>
                <w:b w:val="0"/>
                <w:bCs/>
                <w:lang w:eastAsia="zh-CN"/>
              </w:rPr>
            </w:pPr>
            <w:r w:rsidRPr="00154B43">
              <w:rPr>
                <w:bCs/>
                <w:color w:val="000000"/>
                <w:lang w:eastAsia="zh-CN"/>
              </w:rPr>
              <w:tab/>
            </w:r>
            <w:r w:rsidRPr="00154B43">
              <w:rPr>
                <w:bCs/>
                <w:color w:val="000000"/>
                <w:lang w:eastAsia="zh-CN"/>
              </w:rPr>
              <w:tab/>
            </w:r>
            <w:r w:rsidRPr="00154B43">
              <w:rPr>
                <w:bCs/>
                <w:color w:val="000000"/>
                <w:lang w:eastAsia="zh-CN"/>
              </w:rPr>
              <w:tab/>
            </w:r>
            <w:r w:rsidRPr="00154B43">
              <w:rPr>
                <w:bCs/>
                <w:color w:val="000000"/>
                <w:lang w:eastAsia="zh-CN"/>
              </w:rPr>
              <w:tab/>
            </w:r>
            <w:r w:rsidR="00C4716E" w:rsidRPr="00154B43">
              <w:rPr>
                <w:rStyle w:val="Tablefreq"/>
                <w:b w:val="0"/>
                <w:bCs/>
                <w:lang w:eastAsia="zh-CN"/>
              </w:rPr>
              <w:t>RADIOLOCATION</w:t>
            </w:r>
          </w:p>
          <w:p w14:paraId="2B4F3163" w14:textId="5948009D" w:rsidR="00C4716E" w:rsidRPr="00154B43" w:rsidRDefault="009E2C9D" w:rsidP="00C4716E">
            <w:pPr>
              <w:pStyle w:val="TableTextS5"/>
              <w:rPr>
                <w:rStyle w:val="Tablefreq"/>
                <w:b w:val="0"/>
                <w:bCs/>
                <w:lang w:eastAsia="zh-CN"/>
              </w:rPr>
            </w:pPr>
            <w:r w:rsidRPr="00154B43">
              <w:rPr>
                <w:bCs/>
                <w:color w:val="000000"/>
                <w:lang w:eastAsia="zh-CN"/>
              </w:rPr>
              <w:tab/>
            </w:r>
            <w:r w:rsidRPr="00154B43">
              <w:rPr>
                <w:bCs/>
                <w:color w:val="000000"/>
                <w:lang w:eastAsia="zh-CN"/>
              </w:rPr>
              <w:tab/>
            </w:r>
            <w:r w:rsidRPr="00154B43">
              <w:rPr>
                <w:bCs/>
                <w:color w:val="000000"/>
                <w:lang w:eastAsia="zh-CN"/>
              </w:rPr>
              <w:tab/>
            </w:r>
            <w:r w:rsidRPr="00154B43">
              <w:rPr>
                <w:bCs/>
                <w:color w:val="000000"/>
                <w:lang w:eastAsia="zh-CN"/>
              </w:rPr>
              <w:tab/>
            </w:r>
            <w:r w:rsidR="00C4716E" w:rsidRPr="00154B43">
              <w:rPr>
                <w:rStyle w:val="Tablefreq"/>
                <w:b w:val="0"/>
                <w:bCs/>
                <w:lang w:eastAsia="zh-CN"/>
              </w:rPr>
              <w:t>RADIONAVIGATION</w:t>
            </w:r>
          </w:p>
          <w:p w14:paraId="4D45803A" w14:textId="3A4C7BB3" w:rsidR="00C4716E" w:rsidRPr="00006924" w:rsidRDefault="009E2C9D" w:rsidP="009E2C9D">
            <w:pPr>
              <w:pStyle w:val="TableTextS5"/>
              <w:rPr>
                <w:rStyle w:val="Tablefreq"/>
                <w:lang w:eastAsia="zh-CN"/>
              </w:rPr>
            </w:pPr>
            <w:r w:rsidRPr="00154B43">
              <w:rPr>
                <w:bCs/>
                <w:color w:val="000000"/>
                <w:lang w:eastAsia="zh-CN"/>
              </w:rPr>
              <w:tab/>
            </w:r>
            <w:r w:rsidRPr="00154B43">
              <w:rPr>
                <w:bCs/>
                <w:color w:val="000000"/>
                <w:lang w:eastAsia="zh-CN"/>
              </w:rPr>
              <w:tab/>
            </w:r>
            <w:r w:rsidRPr="00154B43">
              <w:rPr>
                <w:bCs/>
                <w:color w:val="000000"/>
                <w:lang w:eastAsia="zh-CN"/>
              </w:rPr>
              <w:tab/>
            </w:r>
            <w:r w:rsidRPr="00154B43">
              <w:rPr>
                <w:bCs/>
                <w:color w:val="000000"/>
                <w:lang w:eastAsia="zh-CN"/>
              </w:rPr>
              <w:tab/>
            </w:r>
            <w:r w:rsidR="00C4716E" w:rsidRPr="00154B43">
              <w:rPr>
                <w:rStyle w:val="Tablefreq"/>
                <w:b w:val="0"/>
                <w:bCs/>
                <w:lang w:eastAsia="zh-CN"/>
              </w:rPr>
              <w:t>RADIONAVIGATION-SATELLITE</w:t>
            </w:r>
          </w:p>
        </w:tc>
      </w:tr>
      <w:tr w:rsidR="00C4716E" w14:paraId="7B0967C0"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C70BE9B" w14:textId="77777777" w:rsidR="00C4716E" w:rsidRPr="00006924" w:rsidRDefault="00C4716E" w:rsidP="00C4716E">
            <w:pPr>
              <w:pStyle w:val="TableTextS5"/>
              <w:rPr>
                <w:rStyle w:val="Tablefreq"/>
                <w:lang w:eastAsia="zh-CN"/>
              </w:rPr>
            </w:pPr>
            <w:r w:rsidRPr="00006924">
              <w:rPr>
                <w:rStyle w:val="Tablefreq"/>
                <w:lang w:eastAsia="zh-CN"/>
              </w:rPr>
              <w:t>240 - 241 GHz</w:t>
            </w:r>
          </w:p>
          <w:p w14:paraId="1C4D2158" w14:textId="233254C0" w:rsidR="00C4716E" w:rsidRPr="00154B43" w:rsidRDefault="009E2C9D" w:rsidP="00C4716E">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C4716E" w:rsidRPr="00154B43">
              <w:rPr>
                <w:rStyle w:val="Tablefreq"/>
                <w:b w:val="0"/>
                <w:bCs/>
                <w:lang w:eastAsia="zh-CN"/>
              </w:rPr>
              <w:t>FIXED</w:t>
            </w:r>
          </w:p>
          <w:p w14:paraId="5604E90F" w14:textId="5CEA119B" w:rsidR="00C4716E" w:rsidRPr="00154B43" w:rsidRDefault="009E2C9D" w:rsidP="00C4716E">
            <w:pPr>
              <w:pStyle w:val="TableTextS5"/>
              <w:rPr>
                <w:rStyle w:val="Tablefreq"/>
                <w:b w:val="0"/>
                <w:bCs/>
                <w:lang w:eastAsia="zh-CN"/>
              </w:rPr>
            </w:pPr>
            <w:r w:rsidRPr="00154B43">
              <w:rPr>
                <w:bCs/>
                <w:color w:val="000000"/>
                <w:lang w:eastAsia="zh-CN"/>
              </w:rPr>
              <w:tab/>
            </w:r>
            <w:r w:rsidRPr="00154B43">
              <w:rPr>
                <w:bCs/>
                <w:color w:val="000000"/>
                <w:lang w:eastAsia="zh-CN"/>
              </w:rPr>
              <w:tab/>
            </w:r>
            <w:r w:rsidRPr="00154B43">
              <w:rPr>
                <w:bCs/>
                <w:color w:val="000000"/>
                <w:lang w:eastAsia="zh-CN"/>
              </w:rPr>
              <w:tab/>
            </w:r>
            <w:r w:rsidRPr="00154B43">
              <w:rPr>
                <w:bCs/>
                <w:color w:val="000000"/>
                <w:lang w:eastAsia="zh-CN"/>
              </w:rPr>
              <w:tab/>
            </w:r>
            <w:r w:rsidR="00C4716E" w:rsidRPr="00154B43">
              <w:rPr>
                <w:rStyle w:val="Tablefreq"/>
                <w:b w:val="0"/>
                <w:bCs/>
                <w:lang w:eastAsia="zh-CN"/>
              </w:rPr>
              <w:t>MOBILE</w:t>
            </w:r>
          </w:p>
          <w:p w14:paraId="34033B5F" w14:textId="1AB24891" w:rsidR="00C4716E" w:rsidRPr="00006924" w:rsidRDefault="009E2C9D" w:rsidP="00C4716E">
            <w:pPr>
              <w:pStyle w:val="TableTextS5"/>
              <w:rPr>
                <w:rStyle w:val="Tablefreq"/>
                <w:lang w:eastAsia="zh-CN"/>
              </w:rPr>
            </w:pPr>
            <w:r w:rsidRPr="00154B43">
              <w:rPr>
                <w:bCs/>
                <w:color w:val="000000"/>
                <w:lang w:eastAsia="zh-CN"/>
              </w:rPr>
              <w:tab/>
            </w:r>
            <w:r w:rsidRPr="00154B43">
              <w:rPr>
                <w:bCs/>
                <w:color w:val="000000"/>
                <w:lang w:eastAsia="zh-CN"/>
              </w:rPr>
              <w:tab/>
            </w:r>
            <w:r w:rsidRPr="00154B43">
              <w:rPr>
                <w:bCs/>
                <w:color w:val="000000"/>
                <w:lang w:eastAsia="zh-CN"/>
              </w:rPr>
              <w:tab/>
            </w:r>
            <w:r w:rsidRPr="00154B43">
              <w:rPr>
                <w:bCs/>
                <w:color w:val="000000"/>
                <w:lang w:eastAsia="zh-CN"/>
              </w:rPr>
              <w:tab/>
            </w:r>
            <w:r w:rsidR="00C4716E" w:rsidRPr="00154B43">
              <w:rPr>
                <w:rStyle w:val="Tablefreq"/>
                <w:b w:val="0"/>
                <w:bCs/>
                <w:lang w:eastAsia="zh-CN"/>
              </w:rPr>
              <w:t>RADIOLOCATION</w:t>
            </w:r>
          </w:p>
        </w:tc>
      </w:tr>
      <w:tr w:rsidR="00C4716E" w14:paraId="37FC4623"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001BA684" w14:textId="77777777" w:rsidR="00C4716E" w:rsidRPr="00006924" w:rsidRDefault="00C4716E" w:rsidP="00C4716E">
            <w:pPr>
              <w:pStyle w:val="TableTextS5"/>
              <w:rPr>
                <w:rStyle w:val="Tablefreq"/>
                <w:lang w:eastAsia="zh-CN"/>
              </w:rPr>
            </w:pPr>
            <w:r w:rsidRPr="00006924">
              <w:rPr>
                <w:rStyle w:val="Tablefreq"/>
                <w:lang w:eastAsia="zh-CN"/>
              </w:rPr>
              <w:t>241 - 248 GHz</w:t>
            </w:r>
          </w:p>
          <w:p w14:paraId="3FCFCA67" w14:textId="7C051240" w:rsidR="00C4716E" w:rsidRPr="00154B43" w:rsidRDefault="009E2C9D" w:rsidP="00C4716E">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C4716E" w:rsidRPr="00154B43">
              <w:rPr>
                <w:rStyle w:val="Tablefreq"/>
                <w:b w:val="0"/>
                <w:bCs/>
                <w:lang w:eastAsia="zh-CN"/>
              </w:rPr>
              <w:t>RADIO ASTRONOMY</w:t>
            </w:r>
          </w:p>
          <w:p w14:paraId="2194B0F5" w14:textId="5F63356A" w:rsidR="00C4716E" w:rsidRPr="00154B43" w:rsidRDefault="009E2C9D" w:rsidP="00C4716E">
            <w:pPr>
              <w:pStyle w:val="TableTextS5"/>
              <w:rPr>
                <w:rStyle w:val="Tablefreq"/>
                <w:b w:val="0"/>
                <w:bCs/>
                <w:lang w:eastAsia="zh-CN"/>
              </w:rPr>
            </w:pPr>
            <w:r w:rsidRPr="00154B43">
              <w:rPr>
                <w:bCs/>
                <w:color w:val="000000"/>
                <w:lang w:eastAsia="zh-CN"/>
              </w:rPr>
              <w:tab/>
            </w:r>
            <w:r w:rsidRPr="00154B43">
              <w:rPr>
                <w:bCs/>
                <w:color w:val="000000"/>
                <w:lang w:eastAsia="zh-CN"/>
              </w:rPr>
              <w:tab/>
            </w:r>
            <w:r w:rsidRPr="00154B43">
              <w:rPr>
                <w:bCs/>
                <w:color w:val="000000"/>
                <w:lang w:eastAsia="zh-CN"/>
              </w:rPr>
              <w:tab/>
            </w:r>
            <w:r w:rsidRPr="00154B43">
              <w:rPr>
                <w:bCs/>
                <w:color w:val="000000"/>
                <w:lang w:eastAsia="zh-CN"/>
              </w:rPr>
              <w:tab/>
            </w:r>
            <w:r w:rsidR="00C4716E" w:rsidRPr="00154B43">
              <w:rPr>
                <w:rStyle w:val="Tablefreq"/>
                <w:b w:val="0"/>
                <w:bCs/>
                <w:lang w:eastAsia="zh-CN"/>
              </w:rPr>
              <w:t>RADIOLOCATION</w:t>
            </w:r>
          </w:p>
          <w:p w14:paraId="60555934" w14:textId="6477B4E2" w:rsidR="00C4716E" w:rsidRPr="00154B43" w:rsidRDefault="009E2C9D" w:rsidP="00C4716E">
            <w:pPr>
              <w:pStyle w:val="TableTextS5"/>
              <w:rPr>
                <w:rStyle w:val="Tablefreq"/>
                <w:b w:val="0"/>
                <w:bCs/>
                <w:lang w:eastAsia="zh-CN"/>
              </w:rPr>
            </w:pPr>
            <w:r w:rsidRPr="00154B43">
              <w:rPr>
                <w:bCs/>
                <w:color w:val="000000"/>
                <w:lang w:eastAsia="zh-CN"/>
              </w:rPr>
              <w:tab/>
            </w:r>
            <w:r w:rsidRPr="00154B43">
              <w:rPr>
                <w:bCs/>
                <w:color w:val="000000"/>
                <w:lang w:eastAsia="zh-CN"/>
              </w:rPr>
              <w:tab/>
            </w:r>
            <w:r w:rsidRPr="00154B43">
              <w:rPr>
                <w:bCs/>
                <w:color w:val="000000"/>
                <w:lang w:eastAsia="zh-CN"/>
              </w:rPr>
              <w:tab/>
            </w:r>
            <w:r w:rsidRPr="00154B43">
              <w:rPr>
                <w:bCs/>
                <w:color w:val="000000"/>
                <w:lang w:eastAsia="zh-CN"/>
              </w:rPr>
              <w:tab/>
            </w:r>
            <w:r w:rsidR="00C4716E" w:rsidRPr="00154B43">
              <w:rPr>
                <w:rStyle w:val="Tablefreq"/>
                <w:b w:val="0"/>
                <w:bCs/>
                <w:lang w:eastAsia="zh-CN"/>
              </w:rPr>
              <w:t>Amateur</w:t>
            </w:r>
          </w:p>
          <w:p w14:paraId="454C148E" w14:textId="4496B3AC" w:rsidR="00C4716E" w:rsidRPr="00154B43" w:rsidRDefault="009E2C9D" w:rsidP="00C4716E">
            <w:pPr>
              <w:pStyle w:val="TableTextS5"/>
              <w:rPr>
                <w:rStyle w:val="Tablefreq"/>
                <w:b w:val="0"/>
                <w:bCs/>
                <w:lang w:eastAsia="zh-CN"/>
              </w:rPr>
            </w:pPr>
            <w:r w:rsidRPr="00154B43">
              <w:rPr>
                <w:bCs/>
                <w:color w:val="000000"/>
                <w:lang w:eastAsia="zh-CN"/>
              </w:rPr>
              <w:tab/>
            </w:r>
            <w:r w:rsidRPr="00154B43">
              <w:rPr>
                <w:bCs/>
                <w:color w:val="000000"/>
                <w:lang w:eastAsia="zh-CN"/>
              </w:rPr>
              <w:tab/>
            </w:r>
            <w:r w:rsidRPr="00154B43">
              <w:rPr>
                <w:bCs/>
                <w:color w:val="000000"/>
                <w:lang w:eastAsia="zh-CN"/>
              </w:rPr>
              <w:tab/>
            </w:r>
            <w:r w:rsidRPr="00154B43">
              <w:rPr>
                <w:bCs/>
                <w:color w:val="000000"/>
                <w:lang w:eastAsia="zh-CN"/>
              </w:rPr>
              <w:tab/>
            </w:r>
            <w:proofErr w:type="gramStart"/>
            <w:r w:rsidR="00C4716E" w:rsidRPr="00154B43">
              <w:rPr>
                <w:rStyle w:val="Tablefreq"/>
                <w:b w:val="0"/>
                <w:bCs/>
                <w:lang w:eastAsia="zh-CN"/>
              </w:rPr>
              <w:t>Amateur-satellite</w:t>
            </w:r>
            <w:proofErr w:type="gramEnd"/>
          </w:p>
          <w:p w14:paraId="11424FCE" w14:textId="1B235155" w:rsidR="00C4716E" w:rsidRPr="00006924" w:rsidRDefault="00154B43" w:rsidP="00154B43">
            <w:pPr>
              <w:pStyle w:val="TableTextS5"/>
              <w:rPr>
                <w:rStyle w:val="Tablefreq"/>
                <w:lang w:eastAsia="zh-CN"/>
              </w:rPr>
            </w:pPr>
            <w:r>
              <w:rPr>
                <w:color w:val="000000"/>
                <w:lang w:eastAsia="zh-CN"/>
              </w:rPr>
              <w:tab/>
            </w:r>
            <w:r>
              <w:rPr>
                <w:color w:val="000000"/>
                <w:lang w:eastAsia="zh-CN"/>
              </w:rPr>
              <w:tab/>
            </w:r>
            <w:r>
              <w:rPr>
                <w:color w:val="000000"/>
                <w:lang w:eastAsia="zh-CN"/>
              </w:rPr>
              <w:tab/>
            </w:r>
            <w:r>
              <w:rPr>
                <w:color w:val="000000"/>
                <w:lang w:eastAsia="zh-CN"/>
              </w:rPr>
              <w:tab/>
            </w:r>
            <w:r w:rsidR="00C4716E" w:rsidRPr="009B5D61">
              <w:rPr>
                <w:rStyle w:val="Tablefreq"/>
                <w:b w:val="0"/>
                <w:bCs/>
                <w:lang w:eastAsia="zh-CN"/>
              </w:rPr>
              <w:t>5.138</w:t>
            </w:r>
            <w:r w:rsidR="009B5D61">
              <w:rPr>
                <w:rStyle w:val="Tablefreq"/>
                <w:b w:val="0"/>
                <w:bCs/>
                <w:lang w:eastAsia="zh-CN"/>
              </w:rPr>
              <w:t>,</w:t>
            </w:r>
            <w:r w:rsidR="00C4716E" w:rsidRPr="00006924">
              <w:rPr>
                <w:rStyle w:val="Tablefreq"/>
                <w:lang w:eastAsia="zh-CN"/>
              </w:rPr>
              <w:t xml:space="preserve"> </w:t>
            </w:r>
            <w:r w:rsidR="00C4716E" w:rsidRPr="00154B43">
              <w:rPr>
                <w:rStyle w:val="Tablefreq"/>
                <w:b w:val="0"/>
                <w:bCs/>
                <w:lang w:eastAsia="zh-CN"/>
              </w:rPr>
              <w:t>5.149</w:t>
            </w:r>
          </w:p>
        </w:tc>
      </w:tr>
      <w:tr w:rsidR="00641115" w14:paraId="735BBFE0"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322FD8A1" w14:textId="21E702BE" w:rsidR="00641115" w:rsidRPr="00641115" w:rsidRDefault="00641115" w:rsidP="00641115">
            <w:pPr>
              <w:pStyle w:val="TableTextS5"/>
              <w:rPr>
                <w:rStyle w:val="Tablefreq"/>
                <w:lang w:eastAsia="zh-CN"/>
              </w:rPr>
            </w:pPr>
            <w:r w:rsidRPr="00641115">
              <w:rPr>
                <w:rStyle w:val="Tablefreq"/>
                <w:lang w:eastAsia="zh-CN"/>
              </w:rPr>
              <w:t>248 - 250 GHz</w:t>
            </w:r>
          </w:p>
          <w:p w14:paraId="70965F5F" w14:textId="29D3523F" w:rsidR="00641115" w:rsidRPr="00641115"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641115">
              <w:rPr>
                <w:rStyle w:val="Tablefreq"/>
                <w:b w:val="0"/>
                <w:bCs/>
                <w:lang w:eastAsia="zh-CN"/>
              </w:rPr>
              <w:t>AMATEUR</w:t>
            </w:r>
          </w:p>
          <w:p w14:paraId="53D5A14B" w14:textId="7CE2F4B9" w:rsidR="00641115" w:rsidRPr="00641115" w:rsidRDefault="00641115" w:rsidP="00641115">
            <w:pPr>
              <w:pStyle w:val="TableTextS5"/>
              <w:rPr>
                <w:rStyle w:val="Tablefreq"/>
                <w:b w:val="0"/>
                <w:bCs/>
                <w:lang w:eastAsia="zh-CN"/>
              </w:rPr>
            </w:pPr>
            <w:r w:rsidRPr="00641115">
              <w:rPr>
                <w:bCs/>
                <w:color w:val="000000"/>
                <w:lang w:eastAsia="zh-CN"/>
              </w:rPr>
              <w:tab/>
            </w:r>
            <w:r w:rsidRPr="00641115">
              <w:rPr>
                <w:bCs/>
                <w:color w:val="000000"/>
                <w:lang w:eastAsia="zh-CN"/>
              </w:rPr>
              <w:tab/>
            </w:r>
            <w:r w:rsidRPr="00641115">
              <w:rPr>
                <w:bCs/>
                <w:color w:val="000000"/>
                <w:lang w:eastAsia="zh-CN"/>
              </w:rPr>
              <w:tab/>
            </w:r>
            <w:r w:rsidRPr="00641115">
              <w:rPr>
                <w:bCs/>
                <w:color w:val="000000"/>
                <w:lang w:eastAsia="zh-CN"/>
              </w:rPr>
              <w:tab/>
            </w:r>
            <w:r w:rsidRPr="00641115">
              <w:rPr>
                <w:rStyle w:val="Tablefreq"/>
                <w:b w:val="0"/>
                <w:bCs/>
                <w:lang w:eastAsia="zh-CN"/>
              </w:rPr>
              <w:t>AMATEUR-SATELLITE</w:t>
            </w:r>
          </w:p>
          <w:p w14:paraId="459995BC" w14:textId="40F5B176" w:rsidR="00641115" w:rsidRPr="00641115" w:rsidRDefault="00641115" w:rsidP="00641115">
            <w:pPr>
              <w:pStyle w:val="TableTextS5"/>
              <w:rPr>
                <w:rStyle w:val="Tablefreq"/>
                <w:b w:val="0"/>
                <w:bCs/>
                <w:lang w:eastAsia="zh-CN"/>
              </w:rPr>
            </w:pPr>
            <w:r w:rsidRPr="00641115">
              <w:rPr>
                <w:bCs/>
                <w:color w:val="000000"/>
                <w:lang w:eastAsia="zh-CN"/>
              </w:rPr>
              <w:tab/>
            </w:r>
            <w:r w:rsidRPr="00641115">
              <w:rPr>
                <w:bCs/>
                <w:color w:val="000000"/>
                <w:lang w:eastAsia="zh-CN"/>
              </w:rPr>
              <w:tab/>
            </w:r>
            <w:r w:rsidRPr="00641115">
              <w:rPr>
                <w:bCs/>
                <w:color w:val="000000"/>
                <w:lang w:eastAsia="zh-CN"/>
              </w:rPr>
              <w:tab/>
            </w:r>
            <w:r w:rsidRPr="00641115">
              <w:rPr>
                <w:bCs/>
                <w:color w:val="000000"/>
                <w:lang w:eastAsia="zh-CN"/>
              </w:rPr>
              <w:tab/>
            </w:r>
            <w:r w:rsidRPr="00641115">
              <w:rPr>
                <w:rStyle w:val="Tablefreq"/>
                <w:b w:val="0"/>
                <w:bCs/>
                <w:lang w:eastAsia="zh-CN"/>
              </w:rPr>
              <w:t>Radio astronomy</w:t>
            </w:r>
          </w:p>
          <w:p w14:paraId="7D6DAB90" w14:textId="2C1B5FDC" w:rsidR="00641115" w:rsidRPr="00641115"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641115">
              <w:rPr>
                <w:rStyle w:val="Tablefreq"/>
                <w:b w:val="0"/>
                <w:bCs/>
                <w:lang w:eastAsia="zh-CN"/>
              </w:rPr>
              <w:t>5.149</w:t>
            </w:r>
          </w:p>
        </w:tc>
      </w:tr>
      <w:tr w:rsidR="00641115" w14:paraId="579121AB"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3139567C" w14:textId="77777777" w:rsidR="00641115" w:rsidRPr="00641115" w:rsidRDefault="00641115" w:rsidP="00641115">
            <w:pPr>
              <w:pStyle w:val="TableTextS5"/>
              <w:ind w:left="0" w:firstLine="0"/>
              <w:rPr>
                <w:rStyle w:val="Tablefreq"/>
                <w:lang w:eastAsia="zh-CN"/>
              </w:rPr>
            </w:pPr>
            <w:r w:rsidRPr="00641115">
              <w:rPr>
                <w:rStyle w:val="Tablefreq"/>
                <w:lang w:eastAsia="zh-CN"/>
              </w:rPr>
              <w:t>250 - 252 GHz</w:t>
            </w:r>
          </w:p>
          <w:p w14:paraId="7FB7AB89" w14:textId="77777777" w:rsidR="00641115" w:rsidRPr="00641115"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641115">
              <w:rPr>
                <w:rStyle w:val="Tablefreq"/>
                <w:b w:val="0"/>
                <w:bCs/>
                <w:lang w:eastAsia="zh-CN"/>
              </w:rPr>
              <w:t>EARTH EXPLORATION-SATELLITE (passive)</w:t>
            </w:r>
          </w:p>
          <w:p w14:paraId="443C9477" w14:textId="77777777" w:rsidR="00641115" w:rsidRPr="00641115" w:rsidRDefault="00641115" w:rsidP="00641115">
            <w:pPr>
              <w:pStyle w:val="TableTextS5"/>
              <w:rPr>
                <w:rStyle w:val="Tablefreq"/>
                <w:b w:val="0"/>
                <w:bCs/>
                <w:lang w:eastAsia="zh-CN"/>
              </w:rPr>
            </w:pPr>
            <w:r w:rsidRPr="00641115">
              <w:rPr>
                <w:bCs/>
                <w:color w:val="000000"/>
                <w:lang w:eastAsia="zh-CN"/>
              </w:rPr>
              <w:tab/>
            </w:r>
            <w:r w:rsidRPr="00641115">
              <w:rPr>
                <w:bCs/>
                <w:color w:val="000000"/>
                <w:lang w:eastAsia="zh-CN"/>
              </w:rPr>
              <w:tab/>
            </w:r>
            <w:r w:rsidRPr="00641115">
              <w:rPr>
                <w:bCs/>
                <w:color w:val="000000"/>
                <w:lang w:eastAsia="zh-CN"/>
              </w:rPr>
              <w:tab/>
            </w:r>
            <w:r w:rsidRPr="00641115">
              <w:rPr>
                <w:bCs/>
                <w:color w:val="000000"/>
                <w:lang w:eastAsia="zh-CN"/>
              </w:rPr>
              <w:tab/>
            </w:r>
            <w:r w:rsidRPr="00641115">
              <w:rPr>
                <w:rStyle w:val="Tablefreq"/>
                <w:b w:val="0"/>
                <w:bCs/>
                <w:lang w:eastAsia="zh-CN"/>
              </w:rPr>
              <w:t>RADIO ASTRONOMY</w:t>
            </w:r>
          </w:p>
          <w:p w14:paraId="63187012" w14:textId="77777777" w:rsidR="00641115" w:rsidRPr="00641115" w:rsidRDefault="00641115" w:rsidP="00641115">
            <w:pPr>
              <w:pStyle w:val="TableTextS5"/>
              <w:rPr>
                <w:rStyle w:val="Tablefreq"/>
                <w:b w:val="0"/>
                <w:bCs/>
                <w:lang w:eastAsia="zh-CN"/>
              </w:rPr>
            </w:pPr>
            <w:r w:rsidRPr="00641115">
              <w:rPr>
                <w:bCs/>
                <w:color w:val="000000"/>
                <w:lang w:eastAsia="zh-CN"/>
              </w:rPr>
              <w:tab/>
            </w:r>
            <w:r w:rsidRPr="00641115">
              <w:rPr>
                <w:bCs/>
                <w:color w:val="000000"/>
                <w:lang w:eastAsia="zh-CN"/>
              </w:rPr>
              <w:tab/>
            </w:r>
            <w:r w:rsidRPr="00641115">
              <w:rPr>
                <w:bCs/>
                <w:color w:val="000000"/>
                <w:lang w:eastAsia="zh-CN"/>
              </w:rPr>
              <w:tab/>
            </w:r>
            <w:r w:rsidRPr="00641115">
              <w:rPr>
                <w:bCs/>
                <w:color w:val="000000"/>
                <w:lang w:eastAsia="zh-CN"/>
              </w:rPr>
              <w:tab/>
            </w:r>
            <w:r w:rsidRPr="00641115">
              <w:rPr>
                <w:rStyle w:val="Tablefreq"/>
                <w:b w:val="0"/>
                <w:bCs/>
                <w:lang w:eastAsia="zh-CN"/>
              </w:rPr>
              <w:t>SPACE RESEARCH (passive)</w:t>
            </w:r>
          </w:p>
          <w:p w14:paraId="34F5DFA2" w14:textId="3B905062" w:rsidR="00641115" w:rsidRPr="008E54A5" w:rsidRDefault="00641115" w:rsidP="00641115">
            <w:pPr>
              <w:pStyle w:val="TableTextS5"/>
              <w:rPr>
                <w:rStyle w:val="Tablefreq"/>
                <w:b w:val="0"/>
                <w:bCs/>
                <w:lang w:eastAsia="zh-CN"/>
              </w:rPr>
            </w:pPr>
            <w:r w:rsidRPr="00641115">
              <w:rPr>
                <w:rStyle w:val="Tablefreq"/>
                <w:lang w:eastAsia="zh-CN"/>
              </w:rPr>
              <w:t xml:space="preserve"> </w:t>
            </w:r>
            <w:r>
              <w:rPr>
                <w:color w:val="000000"/>
                <w:lang w:eastAsia="zh-CN"/>
              </w:rPr>
              <w:tab/>
            </w:r>
            <w:r>
              <w:rPr>
                <w:color w:val="000000"/>
                <w:lang w:eastAsia="zh-CN"/>
              </w:rPr>
              <w:tab/>
            </w:r>
            <w:r>
              <w:rPr>
                <w:color w:val="000000"/>
                <w:lang w:eastAsia="zh-CN"/>
              </w:rPr>
              <w:tab/>
            </w:r>
            <w:r>
              <w:rPr>
                <w:color w:val="000000"/>
                <w:lang w:eastAsia="zh-CN"/>
              </w:rPr>
              <w:tab/>
            </w:r>
            <w:r w:rsidRPr="008E54A5">
              <w:rPr>
                <w:rStyle w:val="Tablefreq"/>
                <w:b w:val="0"/>
                <w:bCs/>
                <w:lang w:eastAsia="zh-CN"/>
              </w:rPr>
              <w:t>5.340 5.563A</w:t>
            </w:r>
          </w:p>
        </w:tc>
      </w:tr>
      <w:tr w:rsidR="00641115" w14:paraId="4DBBC0BB"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2EFF4589" w14:textId="77777777" w:rsidR="00641115" w:rsidRPr="00641115" w:rsidRDefault="00641115" w:rsidP="00641115">
            <w:pPr>
              <w:pStyle w:val="TableTextS5"/>
              <w:rPr>
                <w:rStyle w:val="Tablefreq"/>
                <w:lang w:eastAsia="zh-CN"/>
              </w:rPr>
            </w:pPr>
            <w:r w:rsidRPr="00641115">
              <w:rPr>
                <w:rStyle w:val="Tablefreq"/>
                <w:lang w:eastAsia="zh-CN"/>
              </w:rPr>
              <w:t>252 - 265 GHz</w:t>
            </w:r>
          </w:p>
          <w:p w14:paraId="121B5F5B" w14:textId="77777777" w:rsidR="00641115" w:rsidRPr="00D341B7"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D341B7">
              <w:rPr>
                <w:rStyle w:val="Tablefreq"/>
                <w:b w:val="0"/>
                <w:bCs/>
                <w:lang w:eastAsia="zh-CN"/>
              </w:rPr>
              <w:t>FIXED</w:t>
            </w:r>
          </w:p>
          <w:p w14:paraId="3F25DD95" w14:textId="77777777" w:rsidR="00641115" w:rsidRPr="00D341B7" w:rsidRDefault="00641115" w:rsidP="00641115">
            <w:pPr>
              <w:pStyle w:val="TableTextS5"/>
              <w:rPr>
                <w:rStyle w:val="Tablefreq"/>
                <w:b w:val="0"/>
                <w:bCs/>
                <w:lang w:eastAsia="zh-CN"/>
              </w:rPr>
            </w:pPr>
            <w:r w:rsidRPr="00D341B7">
              <w:rPr>
                <w:bCs/>
                <w:color w:val="000000"/>
                <w:lang w:eastAsia="zh-CN"/>
              </w:rPr>
              <w:tab/>
            </w:r>
            <w:r w:rsidRPr="00D341B7">
              <w:rPr>
                <w:bCs/>
                <w:color w:val="000000"/>
                <w:lang w:eastAsia="zh-CN"/>
              </w:rPr>
              <w:tab/>
            </w:r>
            <w:r w:rsidRPr="00D341B7">
              <w:rPr>
                <w:bCs/>
                <w:color w:val="000000"/>
                <w:lang w:eastAsia="zh-CN"/>
              </w:rPr>
              <w:tab/>
            </w:r>
            <w:r w:rsidRPr="00D341B7">
              <w:rPr>
                <w:bCs/>
                <w:color w:val="000000"/>
                <w:lang w:eastAsia="zh-CN"/>
              </w:rPr>
              <w:tab/>
            </w:r>
            <w:r w:rsidRPr="00D341B7">
              <w:rPr>
                <w:rStyle w:val="Tablefreq"/>
                <w:b w:val="0"/>
                <w:bCs/>
                <w:lang w:eastAsia="zh-CN"/>
              </w:rPr>
              <w:t>MOBILE</w:t>
            </w:r>
          </w:p>
          <w:p w14:paraId="2AB26776" w14:textId="77777777" w:rsidR="00641115" w:rsidRPr="00D341B7" w:rsidRDefault="00641115" w:rsidP="00641115">
            <w:pPr>
              <w:pStyle w:val="TableTextS5"/>
              <w:rPr>
                <w:rStyle w:val="Tablefreq"/>
                <w:b w:val="0"/>
                <w:bCs/>
                <w:lang w:eastAsia="zh-CN"/>
              </w:rPr>
            </w:pPr>
            <w:r w:rsidRPr="00D341B7">
              <w:rPr>
                <w:bCs/>
                <w:color w:val="000000"/>
                <w:lang w:eastAsia="zh-CN"/>
              </w:rPr>
              <w:tab/>
            </w:r>
            <w:r w:rsidRPr="00D341B7">
              <w:rPr>
                <w:bCs/>
                <w:color w:val="000000"/>
                <w:lang w:eastAsia="zh-CN"/>
              </w:rPr>
              <w:tab/>
            </w:r>
            <w:r w:rsidRPr="00D341B7">
              <w:rPr>
                <w:bCs/>
                <w:color w:val="000000"/>
                <w:lang w:eastAsia="zh-CN"/>
              </w:rPr>
              <w:tab/>
            </w:r>
            <w:r w:rsidRPr="00D341B7">
              <w:rPr>
                <w:bCs/>
                <w:color w:val="000000"/>
                <w:lang w:eastAsia="zh-CN"/>
              </w:rPr>
              <w:tab/>
            </w:r>
            <w:r w:rsidRPr="00D341B7">
              <w:rPr>
                <w:rStyle w:val="Tablefreq"/>
                <w:b w:val="0"/>
                <w:bCs/>
                <w:lang w:eastAsia="zh-CN"/>
              </w:rPr>
              <w:t>MOBILE-SATELLITE (Earth-to-space)</w:t>
            </w:r>
          </w:p>
          <w:p w14:paraId="1937D48A" w14:textId="77777777" w:rsidR="00641115" w:rsidRPr="00D341B7" w:rsidRDefault="00641115" w:rsidP="00641115">
            <w:pPr>
              <w:pStyle w:val="TableTextS5"/>
              <w:rPr>
                <w:rStyle w:val="Tablefreq"/>
                <w:b w:val="0"/>
                <w:bCs/>
                <w:lang w:eastAsia="zh-CN"/>
              </w:rPr>
            </w:pPr>
            <w:r w:rsidRPr="00D341B7">
              <w:rPr>
                <w:bCs/>
                <w:color w:val="000000"/>
                <w:lang w:eastAsia="zh-CN"/>
              </w:rPr>
              <w:tab/>
            </w:r>
            <w:r w:rsidRPr="00D341B7">
              <w:rPr>
                <w:bCs/>
                <w:color w:val="000000"/>
                <w:lang w:eastAsia="zh-CN"/>
              </w:rPr>
              <w:tab/>
            </w:r>
            <w:r w:rsidRPr="00D341B7">
              <w:rPr>
                <w:bCs/>
                <w:color w:val="000000"/>
                <w:lang w:eastAsia="zh-CN"/>
              </w:rPr>
              <w:tab/>
            </w:r>
            <w:r w:rsidRPr="00D341B7">
              <w:rPr>
                <w:bCs/>
                <w:color w:val="000000"/>
                <w:lang w:eastAsia="zh-CN"/>
              </w:rPr>
              <w:tab/>
            </w:r>
            <w:r w:rsidRPr="00D341B7">
              <w:rPr>
                <w:rStyle w:val="Tablefreq"/>
                <w:b w:val="0"/>
                <w:bCs/>
                <w:lang w:eastAsia="zh-CN"/>
              </w:rPr>
              <w:t>RADIO ASTRONOMY</w:t>
            </w:r>
          </w:p>
          <w:p w14:paraId="0DE16E3B" w14:textId="77777777" w:rsidR="00641115" w:rsidRPr="00D341B7" w:rsidRDefault="00641115" w:rsidP="00641115">
            <w:pPr>
              <w:pStyle w:val="TableTextS5"/>
              <w:rPr>
                <w:rStyle w:val="Tablefreq"/>
                <w:b w:val="0"/>
                <w:bCs/>
                <w:lang w:eastAsia="zh-CN"/>
              </w:rPr>
            </w:pPr>
            <w:r w:rsidRPr="00D341B7">
              <w:rPr>
                <w:bCs/>
                <w:color w:val="000000"/>
                <w:lang w:eastAsia="zh-CN"/>
              </w:rPr>
              <w:tab/>
            </w:r>
            <w:r w:rsidRPr="00D341B7">
              <w:rPr>
                <w:bCs/>
                <w:color w:val="000000"/>
                <w:lang w:eastAsia="zh-CN"/>
              </w:rPr>
              <w:tab/>
            </w:r>
            <w:r w:rsidRPr="00D341B7">
              <w:rPr>
                <w:bCs/>
                <w:color w:val="000000"/>
                <w:lang w:eastAsia="zh-CN"/>
              </w:rPr>
              <w:tab/>
            </w:r>
            <w:r w:rsidRPr="00D341B7">
              <w:rPr>
                <w:bCs/>
                <w:color w:val="000000"/>
                <w:lang w:eastAsia="zh-CN"/>
              </w:rPr>
              <w:tab/>
            </w:r>
            <w:r w:rsidRPr="00D341B7">
              <w:rPr>
                <w:rStyle w:val="Tablefreq"/>
                <w:b w:val="0"/>
                <w:bCs/>
                <w:lang w:eastAsia="zh-CN"/>
              </w:rPr>
              <w:t>RADIONAVIGATION</w:t>
            </w:r>
          </w:p>
          <w:p w14:paraId="1C4E7479" w14:textId="77777777" w:rsidR="00641115" w:rsidRPr="00D341B7" w:rsidRDefault="00641115" w:rsidP="00641115">
            <w:pPr>
              <w:pStyle w:val="TableTextS5"/>
              <w:rPr>
                <w:rStyle w:val="Tablefreq"/>
                <w:b w:val="0"/>
                <w:bCs/>
                <w:lang w:eastAsia="zh-CN"/>
              </w:rPr>
            </w:pPr>
            <w:r w:rsidRPr="00D341B7">
              <w:rPr>
                <w:bCs/>
                <w:color w:val="000000"/>
                <w:lang w:eastAsia="zh-CN"/>
              </w:rPr>
              <w:tab/>
            </w:r>
            <w:r w:rsidRPr="00D341B7">
              <w:rPr>
                <w:bCs/>
                <w:color w:val="000000"/>
                <w:lang w:eastAsia="zh-CN"/>
              </w:rPr>
              <w:tab/>
            </w:r>
            <w:r w:rsidRPr="00D341B7">
              <w:rPr>
                <w:bCs/>
                <w:color w:val="000000"/>
                <w:lang w:eastAsia="zh-CN"/>
              </w:rPr>
              <w:tab/>
            </w:r>
            <w:r w:rsidRPr="00D341B7">
              <w:rPr>
                <w:bCs/>
                <w:color w:val="000000"/>
                <w:lang w:eastAsia="zh-CN"/>
              </w:rPr>
              <w:tab/>
            </w:r>
            <w:r w:rsidRPr="00D341B7">
              <w:rPr>
                <w:rStyle w:val="Tablefreq"/>
                <w:b w:val="0"/>
                <w:bCs/>
                <w:lang w:eastAsia="zh-CN"/>
              </w:rPr>
              <w:t>RADIONAVIGATION-SATELLITE</w:t>
            </w:r>
          </w:p>
          <w:p w14:paraId="32C514CD" w14:textId="08D711CA" w:rsidR="00641115" w:rsidRPr="00006924" w:rsidRDefault="00641115" w:rsidP="00641115">
            <w:pPr>
              <w:pStyle w:val="TableTextS5"/>
              <w:rPr>
                <w:rStyle w:val="Tablefreq"/>
                <w:lang w:eastAsia="zh-CN"/>
              </w:rPr>
            </w:pPr>
            <w:r w:rsidRPr="00D341B7">
              <w:rPr>
                <w:bCs/>
                <w:color w:val="000000"/>
                <w:lang w:eastAsia="zh-CN"/>
              </w:rPr>
              <w:tab/>
            </w:r>
            <w:r w:rsidRPr="00D341B7">
              <w:rPr>
                <w:bCs/>
                <w:color w:val="000000"/>
                <w:lang w:eastAsia="zh-CN"/>
              </w:rPr>
              <w:tab/>
            </w:r>
            <w:r w:rsidRPr="00D341B7">
              <w:rPr>
                <w:bCs/>
                <w:color w:val="000000"/>
                <w:lang w:eastAsia="zh-CN"/>
              </w:rPr>
              <w:tab/>
            </w:r>
            <w:r w:rsidRPr="00D341B7">
              <w:rPr>
                <w:bCs/>
                <w:color w:val="000000"/>
                <w:lang w:eastAsia="zh-CN"/>
              </w:rPr>
              <w:tab/>
            </w:r>
            <w:r w:rsidRPr="00D341B7">
              <w:rPr>
                <w:rStyle w:val="Tablefreq"/>
                <w:b w:val="0"/>
                <w:bCs/>
                <w:lang w:eastAsia="zh-CN"/>
              </w:rPr>
              <w:t>5.149 5.554</w:t>
            </w:r>
          </w:p>
        </w:tc>
      </w:tr>
      <w:tr w:rsidR="00641115" w14:paraId="485CB0C4"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500E7C5" w14:textId="77777777" w:rsidR="00641115" w:rsidRPr="00641115" w:rsidRDefault="00641115" w:rsidP="00641115">
            <w:pPr>
              <w:pStyle w:val="TableTextS5"/>
              <w:ind w:left="0" w:firstLine="0"/>
              <w:rPr>
                <w:rStyle w:val="Tablefreq"/>
                <w:lang w:eastAsia="zh-CN"/>
              </w:rPr>
            </w:pPr>
            <w:r w:rsidRPr="00641115">
              <w:rPr>
                <w:rStyle w:val="Tablefreq"/>
                <w:lang w:eastAsia="zh-CN"/>
              </w:rPr>
              <w:lastRenderedPageBreak/>
              <w:t>265 - 275 GHz</w:t>
            </w:r>
          </w:p>
          <w:p w14:paraId="4EC85558" w14:textId="77777777" w:rsidR="00641115" w:rsidRPr="00023669"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023669">
              <w:rPr>
                <w:rStyle w:val="Tablefreq"/>
                <w:b w:val="0"/>
                <w:bCs/>
                <w:lang w:eastAsia="zh-CN"/>
              </w:rPr>
              <w:t>FIXED</w:t>
            </w:r>
          </w:p>
          <w:p w14:paraId="767EF692" w14:textId="77777777" w:rsidR="00641115" w:rsidRPr="00023669" w:rsidRDefault="00641115" w:rsidP="00641115">
            <w:pPr>
              <w:pStyle w:val="TableTextS5"/>
              <w:rPr>
                <w:rStyle w:val="Tablefreq"/>
                <w:b w:val="0"/>
                <w:bCs/>
                <w:lang w:eastAsia="zh-CN"/>
              </w:rPr>
            </w:pPr>
            <w:r w:rsidRPr="00023669">
              <w:rPr>
                <w:bCs/>
                <w:color w:val="000000"/>
                <w:lang w:eastAsia="zh-CN"/>
              </w:rPr>
              <w:tab/>
            </w:r>
            <w:r w:rsidRPr="00023669">
              <w:rPr>
                <w:bCs/>
                <w:color w:val="000000"/>
                <w:lang w:eastAsia="zh-CN"/>
              </w:rPr>
              <w:tab/>
            </w:r>
            <w:r w:rsidRPr="00023669">
              <w:rPr>
                <w:bCs/>
                <w:color w:val="000000"/>
                <w:lang w:eastAsia="zh-CN"/>
              </w:rPr>
              <w:tab/>
            </w:r>
            <w:r w:rsidRPr="00023669">
              <w:rPr>
                <w:bCs/>
                <w:color w:val="000000"/>
                <w:lang w:eastAsia="zh-CN"/>
              </w:rPr>
              <w:tab/>
            </w:r>
            <w:r w:rsidRPr="00023669">
              <w:rPr>
                <w:rStyle w:val="Tablefreq"/>
                <w:b w:val="0"/>
                <w:bCs/>
                <w:lang w:eastAsia="zh-CN"/>
              </w:rPr>
              <w:t>FIXED-SATELLITE (Earth-to-space)</w:t>
            </w:r>
          </w:p>
          <w:p w14:paraId="7FC62490" w14:textId="77777777" w:rsidR="00641115" w:rsidRPr="00023669" w:rsidRDefault="00641115" w:rsidP="00641115">
            <w:pPr>
              <w:pStyle w:val="TableTextS5"/>
              <w:rPr>
                <w:rStyle w:val="Tablefreq"/>
                <w:b w:val="0"/>
                <w:bCs/>
                <w:lang w:eastAsia="zh-CN"/>
              </w:rPr>
            </w:pPr>
            <w:r w:rsidRPr="00023669">
              <w:rPr>
                <w:bCs/>
                <w:color w:val="000000"/>
                <w:lang w:eastAsia="zh-CN"/>
              </w:rPr>
              <w:tab/>
            </w:r>
            <w:r w:rsidRPr="00023669">
              <w:rPr>
                <w:bCs/>
                <w:color w:val="000000"/>
                <w:lang w:eastAsia="zh-CN"/>
              </w:rPr>
              <w:tab/>
            </w:r>
            <w:r w:rsidRPr="00023669">
              <w:rPr>
                <w:bCs/>
                <w:color w:val="000000"/>
                <w:lang w:eastAsia="zh-CN"/>
              </w:rPr>
              <w:tab/>
            </w:r>
            <w:r w:rsidRPr="00023669">
              <w:rPr>
                <w:bCs/>
                <w:color w:val="000000"/>
                <w:lang w:eastAsia="zh-CN"/>
              </w:rPr>
              <w:tab/>
            </w:r>
            <w:r w:rsidRPr="00023669">
              <w:rPr>
                <w:rStyle w:val="Tablefreq"/>
                <w:b w:val="0"/>
                <w:bCs/>
                <w:lang w:eastAsia="zh-CN"/>
              </w:rPr>
              <w:t>MOBILE</w:t>
            </w:r>
          </w:p>
          <w:p w14:paraId="6F75AD4F" w14:textId="77777777" w:rsidR="00641115" w:rsidRPr="00023669" w:rsidRDefault="00641115" w:rsidP="00641115">
            <w:pPr>
              <w:pStyle w:val="TableTextS5"/>
              <w:rPr>
                <w:rStyle w:val="Tablefreq"/>
                <w:b w:val="0"/>
                <w:bCs/>
                <w:lang w:eastAsia="zh-CN"/>
              </w:rPr>
            </w:pPr>
            <w:r w:rsidRPr="00023669">
              <w:rPr>
                <w:bCs/>
                <w:color w:val="000000"/>
                <w:lang w:eastAsia="zh-CN"/>
              </w:rPr>
              <w:tab/>
            </w:r>
            <w:r w:rsidRPr="00023669">
              <w:rPr>
                <w:bCs/>
                <w:color w:val="000000"/>
                <w:lang w:eastAsia="zh-CN"/>
              </w:rPr>
              <w:tab/>
            </w:r>
            <w:r w:rsidRPr="00023669">
              <w:rPr>
                <w:bCs/>
                <w:color w:val="000000"/>
                <w:lang w:eastAsia="zh-CN"/>
              </w:rPr>
              <w:tab/>
            </w:r>
            <w:r w:rsidRPr="00023669">
              <w:rPr>
                <w:bCs/>
                <w:color w:val="000000"/>
                <w:lang w:eastAsia="zh-CN"/>
              </w:rPr>
              <w:tab/>
            </w:r>
            <w:r w:rsidRPr="00023669">
              <w:rPr>
                <w:rStyle w:val="Tablefreq"/>
                <w:b w:val="0"/>
                <w:bCs/>
                <w:lang w:eastAsia="zh-CN"/>
              </w:rPr>
              <w:t>RADIO ASTRONOMY</w:t>
            </w:r>
          </w:p>
          <w:p w14:paraId="7201C12C" w14:textId="1086996D" w:rsidR="00641115" w:rsidRPr="008E54A5"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8E54A5">
              <w:rPr>
                <w:rStyle w:val="Tablefreq"/>
                <w:b w:val="0"/>
                <w:bCs/>
                <w:lang w:eastAsia="zh-CN"/>
              </w:rPr>
              <w:t>5.149 5.563A</w:t>
            </w:r>
          </w:p>
        </w:tc>
      </w:tr>
      <w:tr w:rsidR="00641115" w14:paraId="0183C994" w14:textId="77777777" w:rsidTr="008F3B43">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042E470D" w14:textId="77777777" w:rsidR="00641115" w:rsidRPr="00641115" w:rsidRDefault="00641115" w:rsidP="00641115">
            <w:pPr>
              <w:pStyle w:val="TableTextS5"/>
              <w:rPr>
                <w:rStyle w:val="Tablefreq"/>
                <w:lang w:eastAsia="zh-CN"/>
              </w:rPr>
            </w:pPr>
            <w:r w:rsidRPr="00641115">
              <w:rPr>
                <w:rStyle w:val="Tablefreq"/>
                <w:lang w:eastAsia="zh-CN"/>
              </w:rPr>
              <w:t>275 - 3 000 GHz</w:t>
            </w:r>
          </w:p>
          <w:p w14:paraId="7E686090" w14:textId="77777777" w:rsidR="00641115" w:rsidRPr="00023669"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641115">
              <w:rPr>
                <w:rStyle w:val="Tablefreq"/>
                <w:lang w:eastAsia="zh-CN"/>
              </w:rPr>
              <w:t xml:space="preserve"> </w:t>
            </w:r>
            <w:r w:rsidRPr="00023669">
              <w:rPr>
                <w:rStyle w:val="Tablefreq"/>
                <w:b w:val="0"/>
                <w:bCs/>
                <w:lang w:eastAsia="zh-CN"/>
              </w:rPr>
              <w:t>(Not allocated)</w:t>
            </w:r>
          </w:p>
          <w:p w14:paraId="4CF8D803" w14:textId="054D5FEA" w:rsidR="00641115" w:rsidRPr="00006924" w:rsidRDefault="00641115" w:rsidP="00641115">
            <w:pPr>
              <w:pStyle w:val="TableTextS5"/>
              <w:rPr>
                <w:rStyle w:val="Tablefreq"/>
                <w:lang w:eastAsia="zh-CN"/>
              </w:rPr>
            </w:pPr>
            <w:r w:rsidRPr="00023669">
              <w:rPr>
                <w:bCs/>
                <w:color w:val="000000"/>
                <w:lang w:eastAsia="zh-CN"/>
              </w:rPr>
              <w:tab/>
            </w:r>
            <w:r w:rsidRPr="00023669">
              <w:rPr>
                <w:bCs/>
                <w:color w:val="000000"/>
                <w:lang w:eastAsia="zh-CN"/>
              </w:rPr>
              <w:tab/>
            </w:r>
            <w:r w:rsidRPr="00023669">
              <w:rPr>
                <w:bCs/>
                <w:color w:val="000000"/>
                <w:lang w:eastAsia="zh-CN"/>
              </w:rPr>
              <w:tab/>
            </w:r>
            <w:r w:rsidRPr="00023669">
              <w:rPr>
                <w:bCs/>
                <w:color w:val="000000"/>
                <w:lang w:eastAsia="zh-CN"/>
              </w:rPr>
              <w:tab/>
            </w:r>
            <w:r w:rsidRPr="00023669">
              <w:rPr>
                <w:rStyle w:val="Tablefreq"/>
                <w:b w:val="0"/>
                <w:bCs/>
                <w:lang w:eastAsia="zh-CN"/>
              </w:rPr>
              <w:t>5.564A 5.565</w:t>
            </w:r>
          </w:p>
        </w:tc>
      </w:tr>
    </w:tbl>
    <w:p w14:paraId="29DE3E47" w14:textId="77777777" w:rsidR="008F3B43" w:rsidRDefault="008F3B43" w:rsidP="008F3B43"/>
    <w:p w14:paraId="3122E2E6" w14:textId="5341721E" w:rsidR="00EA0560" w:rsidRPr="00EA0560" w:rsidRDefault="00154B43" w:rsidP="00EA0560">
      <w:pPr>
        <w:pStyle w:val="Note"/>
        <w:rPr>
          <w:sz w:val="22"/>
          <w:szCs w:val="18"/>
        </w:rPr>
      </w:pPr>
      <w:r w:rsidRPr="00CD4944">
        <w:rPr>
          <w:rStyle w:val="Artdef"/>
          <w:sz w:val="22"/>
          <w:szCs w:val="18"/>
        </w:rPr>
        <w:t>5.1</w:t>
      </w:r>
      <w:r>
        <w:rPr>
          <w:rStyle w:val="Artdef"/>
          <w:sz w:val="22"/>
          <w:szCs w:val="18"/>
        </w:rPr>
        <w:t>38</w:t>
      </w:r>
      <w:r w:rsidRPr="00CD4944">
        <w:rPr>
          <w:sz w:val="22"/>
          <w:szCs w:val="18"/>
        </w:rPr>
        <w:tab/>
      </w:r>
      <w:r w:rsidR="00EA0560" w:rsidRPr="00EA0560">
        <w:rPr>
          <w:sz w:val="22"/>
          <w:szCs w:val="18"/>
        </w:rPr>
        <w:t>The following bands:</w:t>
      </w:r>
    </w:p>
    <w:p w14:paraId="226765A0" w14:textId="77777777" w:rsidR="00EA0560" w:rsidRPr="00EA0560" w:rsidRDefault="00EA0560" w:rsidP="00EA0560">
      <w:pPr>
        <w:pStyle w:val="Note"/>
        <w:rPr>
          <w:sz w:val="22"/>
          <w:szCs w:val="18"/>
        </w:rPr>
      </w:pPr>
      <w:r w:rsidRPr="00EA0560">
        <w:rPr>
          <w:sz w:val="22"/>
          <w:szCs w:val="18"/>
        </w:rPr>
        <w:t>6 765-6 795 kHz (centre frequency 6 780 kHz),</w:t>
      </w:r>
    </w:p>
    <w:p w14:paraId="73B27D52" w14:textId="77777777" w:rsidR="00EA0560" w:rsidRPr="00EA0560" w:rsidRDefault="00EA0560" w:rsidP="00EA0560">
      <w:pPr>
        <w:pStyle w:val="Note"/>
        <w:rPr>
          <w:sz w:val="22"/>
          <w:szCs w:val="18"/>
        </w:rPr>
      </w:pPr>
      <w:r w:rsidRPr="00EA0560">
        <w:rPr>
          <w:sz w:val="22"/>
          <w:szCs w:val="18"/>
        </w:rPr>
        <w:t xml:space="preserve">433.05-434.79 MHz (centre frequency 433.92 MHz) in </w:t>
      </w:r>
      <w:proofErr w:type="gramStart"/>
      <w:r w:rsidRPr="00EA0560">
        <w:rPr>
          <w:sz w:val="22"/>
          <w:szCs w:val="18"/>
        </w:rPr>
        <w:t>Region</w:t>
      </w:r>
      <w:proofErr w:type="gramEnd"/>
      <w:r w:rsidRPr="00EA0560">
        <w:rPr>
          <w:sz w:val="22"/>
          <w:szCs w:val="18"/>
        </w:rPr>
        <w:t xml:space="preserve"> 1 except in the countries mentioned in No. 5.280,</w:t>
      </w:r>
    </w:p>
    <w:p w14:paraId="217E9699" w14:textId="77777777" w:rsidR="00EA0560" w:rsidRPr="00EA0560" w:rsidRDefault="00EA0560" w:rsidP="00EA0560">
      <w:pPr>
        <w:pStyle w:val="Note"/>
        <w:rPr>
          <w:sz w:val="22"/>
          <w:szCs w:val="18"/>
        </w:rPr>
      </w:pPr>
      <w:r w:rsidRPr="00EA0560">
        <w:rPr>
          <w:sz w:val="22"/>
          <w:szCs w:val="18"/>
        </w:rPr>
        <w:t>61-61.5 GHz (centre frequency 61.25 GHz),</w:t>
      </w:r>
    </w:p>
    <w:p w14:paraId="10641CF7" w14:textId="77777777" w:rsidR="00EA0560" w:rsidRPr="00EA0560" w:rsidRDefault="00EA0560" w:rsidP="00EA0560">
      <w:pPr>
        <w:pStyle w:val="Note"/>
        <w:rPr>
          <w:sz w:val="22"/>
          <w:szCs w:val="18"/>
        </w:rPr>
      </w:pPr>
      <w:r w:rsidRPr="00EA0560">
        <w:rPr>
          <w:sz w:val="22"/>
          <w:szCs w:val="18"/>
        </w:rPr>
        <w:t>122-123 GHz (centre frequency 122.5 GHz),</w:t>
      </w:r>
    </w:p>
    <w:p w14:paraId="6BB7D7BD" w14:textId="77777777" w:rsidR="00EA0560" w:rsidRPr="00EA0560" w:rsidRDefault="00EA0560" w:rsidP="00EA0560">
      <w:pPr>
        <w:pStyle w:val="Note"/>
        <w:rPr>
          <w:sz w:val="22"/>
          <w:szCs w:val="18"/>
        </w:rPr>
      </w:pPr>
      <w:r w:rsidRPr="00EA0560">
        <w:rPr>
          <w:sz w:val="22"/>
          <w:szCs w:val="18"/>
        </w:rPr>
        <w:t>and 244-246 GHz (centre frequency 245 GHz)</w:t>
      </w:r>
    </w:p>
    <w:p w14:paraId="5006FE5D" w14:textId="06DC6DB7" w:rsidR="00154B43" w:rsidRDefault="00EA0560" w:rsidP="00EA0560">
      <w:pPr>
        <w:pStyle w:val="Note"/>
        <w:rPr>
          <w:sz w:val="22"/>
          <w:szCs w:val="18"/>
        </w:rPr>
      </w:pPr>
      <w:r w:rsidRPr="00EA0560">
        <w:rPr>
          <w:sz w:val="22"/>
          <w:szCs w:val="18"/>
        </w:rPr>
        <w:t>are designated for industrial, scientific and medical (ISM) applications. The use of these frequency bands for ISM applications shall be subject to special authorization by the administration concerned, in agreement with other administrations whose radiocommunication services might be affected. In applying this provision, administrations shall have due regard to the latest relevant ITU-R Recommendations.</w:t>
      </w:r>
    </w:p>
    <w:p w14:paraId="418B58E7" w14:textId="77777777" w:rsidR="00EA0560" w:rsidRPr="00EA0560" w:rsidRDefault="00EA0560" w:rsidP="00EA0560"/>
    <w:p w14:paraId="22978583" w14:textId="483262D9" w:rsidR="008F3B43" w:rsidRPr="00CD4944" w:rsidRDefault="008F3B43" w:rsidP="008F3B43">
      <w:pPr>
        <w:pStyle w:val="Note"/>
        <w:rPr>
          <w:sz w:val="20"/>
          <w:szCs w:val="18"/>
          <w:lang w:val="en-US"/>
        </w:rPr>
      </w:pPr>
      <w:r w:rsidRPr="00CD4944">
        <w:rPr>
          <w:rStyle w:val="Artdef"/>
          <w:sz w:val="22"/>
          <w:szCs w:val="18"/>
        </w:rPr>
        <w:t>5.149</w:t>
      </w:r>
      <w:r w:rsidRPr="00CD4944">
        <w:rPr>
          <w:sz w:val="22"/>
          <w:szCs w:val="18"/>
        </w:rPr>
        <w:tab/>
        <w:t>In making assignments to stations of other services to which the bands:</w:t>
      </w:r>
    </w:p>
    <w:tbl>
      <w:tblPr>
        <w:tblW w:w="9639" w:type="dxa"/>
        <w:tblBorders>
          <w:insideH w:val="single" w:sz="4" w:space="0" w:color="auto"/>
        </w:tblBorders>
        <w:tblLook w:val="01E0" w:firstRow="1" w:lastRow="1" w:firstColumn="1" w:lastColumn="1" w:noHBand="0" w:noVBand="0"/>
      </w:tblPr>
      <w:tblGrid>
        <w:gridCol w:w="3544"/>
        <w:gridCol w:w="3544"/>
        <w:gridCol w:w="2551"/>
      </w:tblGrid>
      <w:tr w:rsidR="008F3B43" w:rsidRPr="001D60DD" w14:paraId="2A597CAB" w14:textId="77777777" w:rsidTr="008F3B43">
        <w:trPr>
          <w:trHeight w:val="1702"/>
        </w:trPr>
        <w:tc>
          <w:tcPr>
            <w:tcW w:w="3544" w:type="dxa"/>
            <w:hideMark/>
          </w:tcPr>
          <w:p w14:paraId="29E9AFA8" w14:textId="6387CA0E" w:rsidR="008F3B43" w:rsidRPr="00CD4944" w:rsidRDefault="008F3B43">
            <w:pPr>
              <w:pStyle w:val="Note"/>
              <w:rPr>
                <w:sz w:val="22"/>
                <w:szCs w:val="18"/>
                <w:lang w:val="de-DE" w:eastAsia="zh-CN"/>
              </w:rPr>
            </w:pPr>
            <w:r w:rsidRPr="00CD4944">
              <w:rPr>
                <w:sz w:val="22"/>
                <w:szCs w:val="18"/>
                <w:lang w:val="de-DE" w:eastAsia="zh-CN"/>
              </w:rPr>
              <w:t>13 360-13 410 kHz</w:t>
            </w:r>
          </w:p>
          <w:p w14:paraId="05049B4C" w14:textId="6B5F72E5" w:rsidR="008F3B43" w:rsidRPr="00CD4944" w:rsidRDefault="008F3B43">
            <w:pPr>
              <w:pStyle w:val="Note"/>
              <w:rPr>
                <w:sz w:val="22"/>
                <w:szCs w:val="18"/>
                <w:lang w:val="de-DE" w:eastAsia="zh-CN"/>
              </w:rPr>
            </w:pPr>
            <w:r w:rsidRPr="00CD4944">
              <w:rPr>
                <w:sz w:val="22"/>
                <w:szCs w:val="18"/>
                <w:lang w:val="de-DE" w:eastAsia="zh-CN"/>
              </w:rPr>
              <w:t>25 550-25 670 kHz</w:t>
            </w:r>
          </w:p>
          <w:p w14:paraId="1CC66F3B" w14:textId="47C7A60A" w:rsidR="008F3B43" w:rsidRPr="00CD4944" w:rsidRDefault="008F3B43">
            <w:pPr>
              <w:pStyle w:val="Note"/>
              <w:rPr>
                <w:sz w:val="22"/>
                <w:szCs w:val="18"/>
                <w:lang w:val="de-DE" w:eastAsia="zh-CN"/>
              </w:rPr>
            </w:pPr>
            <w:r w:rsidRPr="00CD4944">
              <w:rPr>
                <w:sz w:val="22"/>
                <w:szCs w:val="18"/>
                <w:lang w:val="de-DE" w:eastAsia="zh-CN"/>
              </w:rPr>
              <w:t>37.5-38.25 MHz</w:t>
            </w:r>
          </w:p>
          <w:p w14:paraId="03A5DBE4" w14:textId="5139A85F" w:rsidR="008F3B43" w:rsidRPr="00CD4944" w:rsidRDefault="008F3B43">
            <w:pPr>
              <w:pStyle w:val="Note"/>
              <w:rPr>
                <w:sz w:val="22"/>
                <w:szCs w:val="18"/>
                <w:lang w:val="de-DE" w:eastAsia="zh-CN"/>
              </w:rPr>
            </w:pPr>
            <w:r w:rsidRPr="00CD4944">
              <w:rPr>
                <w:sz w:val="22"/>
                <w:szCs w:val="18"/>
                <w:lang w:val="de-DE" w:eastAsia="zh-CN"/>
              </w:rPr>
              <w:t xml:space="preserve">73-74.6 MHz in </w:t>
            </w:r>
            <w:proofErr w:type="spellStart"/>
            <w:r w:rsidRPr="00CD4944">
              <w:rPr>
                <w:sz w:val="22"/>
                <w:szCs w:val="18"/>
                <w:lang w:val="de-DE" w:eastAsia="zh-CN"/>
              </w:rPr>
              <w:t>Regions</w:t>
            </w:r>
            <w:proofErr w:type="spellEnd"/>
            <w:r w:rsidRPr="00CD4944">
              <w:rPr>
                <w:sz w:val="22"/>
                <w:szCs w:val="18"/>
                <w:lang w:val="de-DE" w:eastAsia="zh-CN"/>
              </w:rPr>
              <w:t xml:space="preserve"> 1 and 3</w:t>
            </w:r>
          </w:p>
          <w:p w14:paraId="0CF168D0" w14:textId="2BFD1D14" w:rsidR="008F3B43" w:rsidRPr="00CD4944" w:rsidRDefault="008F3B43">
            <w:pPr>
              <w:pStyle w:val="Note"/>
              <w:rPr>
                <w:sz w:val="22"/>
                <w:szCs w:val="18"/>
                <w:lang w:val="de-DE" w:eastAsia="zh-CN"/>
              </w:rPr>
            </w:pPr>
            <w:r w:rsidRPr="00CD4944">
              <w:rPr>
                <w:sz w:val="22"/>
                <w:szCs w:val="18"/>
                <w:lang w:val="de-DE" w:eastAsia="zh-CN"/>
              </w:rPr>
              <w:t>150.05-153 MHz in Region 1</w:t>
            </w:r>
          </w:p>
          <w:p w14:paraId="244EA2C5" w14:textId="28515691" w:rsidR="008F3B43" w:rsidRPr="00CD4944" w:rsidRDefault="008F3B43">
            <w:pPr>
              <w:pStyle w:val="Note"/>
              <w:rPr>
                <w:sz w:val="22"/>
                <w:szCs w:val="18"/>
                <w:lang w:val="de-DE" w:eastAsia="zh-CN"/>
              </w:rPr>
            </w:pPr>
            <w:r w:rsidRPr="00CD4944">
              <w:rPr>
                <w:sz w:val="22"/>
                <w:szCs w:val="18"/>
                <w:lang w:val="de-DE" w:eastAsia="zh-CN"/>
              </w:rPr>
              <w:t>322-328.6 MHz</w:t>
            </w:r>
          </w:p>
          <w:p w14:paraId="77C723AC" w14:textId="5372CB65" w:rsidR="008F3B43" w:rsidRPr="00CD4944" w:rsidRDefault="008F3B43">
            <w:pPr>
              <w:pStyle w:val="Note"/>
              <w:rPr>
                <w:sz w:val="22"/>
                <w:szCs w:val="18"/>
                <w:lang w:val="de-DE" w:eastAsia="zh-CN"/>
              </w:rPr>
            </w:pPr>
            <w:r w:rsidRPr="00CD4944">
              <w:rPr>
                <w:sz w:val="22"/>
                <w:szCs w:val="18"/>
                <w:lang w:val="de-DE" w:eastAsia="zh-CN"/>
              </w:rPr>
              <w:t>406.1-410 MHz</w:t>
            </w:r>
          </w:p>
          <w:p w14:paraId="2DB081F6" w14:textId="75F1CFE8" w:rsidR="008F3B43" w:rsidRPr="00CD4944" w:rsidRDefault="008F3B43">
            <w:pPr>
              <w:pStyle w:val="Note"/>
              <w:rPr>
                <w:sz w:val="22"/>
                <w:szCs w:val="18"/>
                <w:lang w:val="de-DE" w:eastAsia="zh-CN"/>
              </w:rPr>
            </w:pPr>
            <w:r w:rsidRPr="00CD4944">
              <w:rPr>
                <w:sz w:val="22"/>
                <w:szCs w:val="18"/>
                <w:lang w:val="de-DE" w:eastAsia="zh-CN"/>
              </w:rPr>
              <w:t xml:space="preserve">608-614 MHz in </w:t>
            </w:r>
            <w:proofErr w:type="spellStart"/>
            <w:r w:rsidRPr="00CD4944">
              <w:rPr>
                <w:sz w:val="22"/>
                <w:szCs w:val="18"/>
                <w:lang w:val="de-DE" w:eastAsia="zh-CN"/>
              </w:rPr>
              <w:t>Regions</w:t>
            </w:r>
            <w:proofErr w:type="spellEnd"/>
            <w:r w:rsidRPr="00CD4944">
              <w:rPr>
                <w:sz w:val="22"/>
                <w:szCs w:val="18"/>
                <w:lang w:val="de-DE" w:eastAsia="zh-CN"/>
              </w:rPr>
              <w:t xml:space="preserve"> 1 and 3</w:t>
            </w:r>
          </w:p>
          <w:p w14:paraId="6776733C" w14:textId="58C1FEE6" w:rsidR="008F3B43" w:rsidRPr="00CD4944" w:rsidRDefault="008F3B43">
            <w:pPr>
              <w:pStyle w:val="Note"/>
              <w:rPr>
                <w:sz w:val="22"/>
                <w:szCs w:val="18"/>
                <w:lang w:val="de-DE" w:eastAsia="zh-CN"/>
              </w:rPr>
            </w:pPr>
            <w:r w:rsidRPr="00CD4944">
              <w:rPr>
                <w:sz w:val="22"/>
                <w:szCs w:val="18"/>
                <w:lang w:val="de-DE" w:eastAsia="zh-CN"/>
              </w:rPr>
              <w:t>1 330-1 400 MHz</w:t>
            </w:r>
          </w:p>
          <w:p w14:paraId="462FBFD4" w14:textId="255CB511" w:rsidR="008F3B43" w:rsidRPr="00CD4944" w:rsidRDefault="008F3B43">
            <w:pPr>
              <w:pStyle w:val="Note"/>
              <w:rPr>
                <w:sz w:val="22"/>
                <w:szCs w:val="18"/>
                <w:lang w:val="de-DE" w:eastAsia="zh-CN"/>
              </w:rPr>
            </w:pPr>
            <w:r w:rsidRPr="00CD4944">
              <w:rPr>
                <w:sz w:val="22"/>
                <w:szCs w:val="18"/>
                <w:lang w:val="de-DE" w:eastAsia="zh-CN"/>
              </w:rPr>
              <w:t>1 610.6-1 613.8 MHz</w:t>
            </w:r>
          </w:p>
          <w:p w14:paraId="30DF0B99" w14:textId="709B1C26" w:rsidR="008F3B43" w:rsidRPr="00CD4944" w:rsidRDefault="008F3B43">
            <w:pPr>
              <w:pStyle w:val="Note"/>
              <w:rPr>
                <w:sz w:val="22"/>
                <w:szCs w:val="18"/>
                <w:lang w:val="de-DE" w:eastAsia="zh-CN"/>
              </w:rPr>
            </w:pPr>
            <w:r w:rsidRPr="00CD4944">
              <w:rPr>
                <w:sz w:val="22"/>
                <w:szCs w:val="18"/>
                <w:lang w:val="de-DE" w:eastAsia="zh-CN"/>
              </w:rPr>
              <w:t>1 660-1 670 MHz</w:t>
            </w:r>
          </w:p>
          <w:p w14:paraId="77CCAF6A" w14:textId="0993C8E2" w:rsidR="008F3B43" w:rsidRPr="00CD4944" w:rsidRDefault="008F3B43">
            <w:pPr>
              <w:pStyle w:val="Note"/>
              <w:rPr>
                <w:sz w:val="22"/>
                <w:szCs w:val="18"/>
                <w:lang w:val="de-DE" w:eastAsia="zh-CN"/>
              </w:rPr>
            </w:pPr>
            <w:r w:rsidRPr="00CD4944">
              <w:rPr>
                <w:sz w:val="22"/>
                <w:szCs w:val="18"/>
                <w:lang w:val="de-DE" w:eastAsia="zh-CN"/>
              </w:rPr>
              <w:t>1 718.8-1 722.2 MHz</w:t>
            </w:r>
          </w:p>
          <w:p w14:paraId="0272769D" w14:textId="058E28F2" w:rsidR="008F3B43" w:rsidRPr="00CD4944" w:rsidRDefault="008F3B43">
            <w:pPr>
              <w:pStyle w:val="Note"/>
              <w:rPr>
                <w:sz w:val="22"/>
                <w:szCs w:val="18"/>
                <w:lang w:val="de-DE" w:eastAsia="zh-CN"/>
              </w:rPr>
            </w:pPr>
            <w:r w:rsidRPr="00CD4944">
              <w:rPr>
                <w:sz w:val="22"/>
                <w:szCs w:val="18"/>
                <w:lang w:val="de-DE" w:eastAsia="zh-CN"/>
              </w:rPr>
              <w:t>2 655-2 690 MHz</w:t>
            </w:r>
          </w:p>
          <w:p w14:paraId="7C3D174F" w14:textId="39C59126" w:rsidR="008F3B43" w:rsidRPr="00CD4944" w:rsidRDefault="008F3B43">
            <w:pPr>
              <w:pStyle w:val="Note"/>
              <w:rPr>
                <w:sz w:val="22"/>
                <w:szCs w:val="18"/>
                <w:lang w:val="de-DE" w:eastAsia="zh-CN"/>
              </w:rPr>
            </w:pPr>
            <w:r w:rsidRPr="00CD4944">
              <w:rPr>
                <w:sz w:val="22"/>
                <w:szCs w:val="18"/>
                <w:lang w:val="de-DE" w:eastAsia="zh-CN"/>
              </w:rPr>
              <w:t>3 260-3 267 MHz</w:t>
            </w:r>
          </w:p>
          <w:p w14:paraId="4EB42D55" w14:textId="6B5E3259" w:rsidR="008F3B43" w:rsidRPr="00CD4944" w:rsidRDefault="008F3B43">
            <w:pPr>
              <w:pStyle w:val="Note"/>
              <w:rPr>
                <w:sz w:val="22"/>
                <w:szCs w:val="18"/>
                <w:lang w:val="de-DE" w:eastAsia="zh-CN"/>
              </w:rPr>
            </w:pPr>
            <w:r w:rsidRPr="00CD4944">
              <w:rPr>
                <w:sz w:val="22"/>
                <w:szCs w:val="18"/>
                <w:lang w:val="de-DE" w:eastAsia="zh-CN"/>
              </w:rPr>
              <w:t>3 332-3 339 MHz</w:t>
            </w:r>
          </w:p>
          <w:p w14:paraId="713BFB8E" w14:textId="17BE6E7B" w:rsidR="008F3B43" w:rsidRPr="00CD4944" w:rsidRDefault="008F3B43">
            <w:pPr>
              <w:pStyle w:val="Note"/>
              <w:rPr>
                <w:sz w:val="22"/>
                <w:szCs w:val="18"/>
                <w:lang w:val="de-DE" w:eastAsia="zh-CN"/>
              </w:rPr>
            </w:pPr>
            <w:r w:rsidRPr="00CD4944">
              <w:rPr>
                <w:sz w:val="22"/>
                <w:szCs w:val="18"/>
                <w:lang w:val="de-DE" w:eastAsia="zh-CN"/>
              </w:rPr>
              <w:t>3 345.8-3 352.5 MHz</w:t>
            </w:r>
          </w:p>
          <w:p w14:paraId="252E6316" w14:textId="7FA118C1" w:rsidR="008F3B43" w:rsidRPr="00CD4944" w:rsidRDefault="008F3B43">
            <w:pPr>
              <w:pStyle w:val="Note"/>
              <w:rPr>
                <w:sz w:val="22"/>
                <w:szCs w:val="18"/>
                <w:lang w:eastAsia="zh-CN"/>
              </w:rPr>
            </w:pPr>
            <w:r w:rsidRPr="00CD4944">
              <w:rPr>
                <w:sz w:val="22"/>
                <w:szCs w:val="18"/>
                <w:lang w:eastAsia="zh-CN"/>
              </w:rPr>
              <w:t>4 825-4 835 MHz</w:t>
            </w:r>
          </w:p>
        </w:tc>
        <w:tc>
          <w:tcPr>
            <w:tcW w:w="3544" w:type="dxa"/>
            <w:hideMark/>
          </w:tcPr>
          <w:p w14:paraId="7F9BF710" w14:textId="623FAD88" w:rsidR="008F3B43" w:rsidRPr="00CD4944" w:rsidRDefault="008F3B43">
            <w:pPr>
              <w:pStyle w:val="Note"/>
              <w:rPr>
                <w:sz w:val="22"/>
                <w:szCs w:val="18"/>
                <w:lang w:val="de-DE" w:eastAsia="zh-CN"/>
              </w:rPr>
            </w:pPr>
            <w:r w:rsidRPr="00CD4944">
              <w:rPr>
                <w:sz w:val="22"/>
                <w:szCs w:val="18"/>
                <w:lang w:val="de-DE" w:eastAsia="zh-CN"/>
              </w:rPr>
              <w:t>4 950-4 990 MHz</w:t>
            </w:r>
          </w:p>
          <w:p w14:paraId="1D622A3C" w14:textId="3FF11957" w:rsidR="008F3B43" w:rsidRPr="00CD4944" w:rsidRDefault="008F3B43">
            <w:pPr>
              <w:pStyle w:val="Note"/>
              <w:rPr>
                <w:sz w:val="22"/>
                <w:szCs w:val="18"/>
                <w:lang w:val="de-DE" w:eastAsia="zh-CN"/>
              </w:rPr>
            </w:pPr>
            <w:r w:rsidRPr="00CD4944">
              <w:rPr>
                <w:sz w:val="22"/>
                <w:szCs w:val="18"/>
                <w:lang w:val="de-DE" w:eastAsia="zh-CN"/>
              </w:rPr>
              <w:t>4 990-5 000 MHz</w:t>
            </w:r>
          </w:p>
          <w:p w14:paraId="59FAF85E" w14:textId="1F65FDC4" w:rsidR="008F3B43" w:rsidRPr="00CD4944" w:rsidRDefault="008F3B43">
            <w:pPr>
              <w:pStyle w:val="Note"/>
              <w:rPr>
                <w:sz w:val="22"/>
                <w:szCs w:val="18"/>
                <w:lang w:val="de-DE" w:eastAsia="zh-CN"/>
              </w:rPr>
            </w:pPr>
            <w:r w:rsidRPr="00CD4944">
              <w:rPr>
                <w:sz w:val="22"/>
                <w:szCs w:val="18"/>
                <w:lang w:val="de-DE" w:eastAsia="zh-CN"/>
              </w:rPr>
              <w:t>6 650-6 675.2 MHz</w:t>
            </w:r>
          </w:p>
          <w:p w14:paraId="0C170D50" w14:textId="26C515E8" w:rsidR="008F3B43" w:rsidRPr="00CD4944" w:rsidRDefault="008F3B43">
            <w:pPr>
              <w:pStyle w:val="Note"/>
              <w:rPr>
                <w:sz w:val="22"/>
                <w:szCs w:val="18"/>
                <w:lang w:val="de-DE" w:eastAsia="zh-CN"/>
              </w:rPr>
            </w:pPr>
            <w:r w:rsidRPr="00CD4944">
              <w:rPr>
                <w:sz w:val="22"/>
                <w:szCs w:val="18"/>
                <w:lang w:val="de-DE" w:eastAsia="zh-CN"/>
              </w:rPr>
              <w:t>10.6-10.68 GHz</w:t>
            </w:r>
          </w:p>
          <w:p w14:paraId="6B665D66" w14:textId="71E6269E" w:rsidR="008F3B43" w:rsidRPr="00CD4944" w:rsidRDefault="008F3B43">
            <w:pPr>
              <w:pStyle w:val="Note"/>
              <w:rPr>
                <w:sz w:val="22"/>
                <w:szCs w:val="18"/>
                <w:lang w:val="de-DE" w:eastAsia="zh-CN"/>
              </w:rPr>
            </w:pPr>
            <w:r w:rsidRPr="00CD4944">
              <w:rPr>
                <w:sz w:val="22"/>
                <w:szCs w:val="18"/>
                <w:lang w:val="de-DE" w:eastAsia="zh-CN"/>
              </w:rPr>
              <w:t>14.47-14.5 GHz</w:t>
            </w:r>
          </w:p>
          <w:p w14:paraId="5119F9C1" w14:textId="2564643A" w:rsidR="008F3B43" w:rsidRPr="00CD4944" w:rsidRDefault="008F3B43">
            <w:pPr>
              <w:pStyle w:val="Note"/>
              <w:rPr>
                <w:sz w:val="22"/>
                <w:szCs w:val="18"/>
                <w:lang w:val="de-DE" w:eastAsia="zh-CN"/>
              </w:rPr>
            </w:pPr>
            <w:r w:rsidRPr="00CD4944">
              <w:rPr>
                <w:sz w:val="22"/>
                <w:szCs w:val="18"/>
                <w:lang w:val="de-DE" w:eastAsia="zh-CN"/>
              </w:rPr>
              <w:t>22.01-22.21 GHz</w:t>
            </w:r>
          </w:p>
          <w:p w14:paraId="6C8F49F0" w14:textId="1765BD0B" w:rsidR="008F3B43" w:rsidRPr="00CD4944" w:rsidRDefault="008F3B43">
            <w:pPr>
              <w:pStyle w:val="Note"/>
              <w:rPr>
                <w:sz w:val="22"/>
                <w:szCs w:val="18"/>
                <w:lang w:val="de-DE" w:eastAsia="zh-CN"/>
              </w:rPr>
            </w:pPr>
            <w:r w:rsidRPr="00CD4944">
              <w:rPr>
                <w:sz w:val="22"/>
                <w:szCs w:val="18"/>
                <w:lang w:val="de-DE" w:eastAsia="zh-CN"/>
              </w:rPr>
              <w:t>22.21-22.5 GHz</w:t>
            </w:r>
          </w:p>
          <w:p w14:paraId="50145A72" w14:textId="35121CC6" w:rsidR="008F3B43" w:rsidRPr="00CD4944" w:rsidRDefault="008F3B43">
            <w:pPr>
              <w:pStyle w:val="Note"/>
              <w:rPr>
                <w:sz w:val="22"/>
                <w:szCs w:val="18"/>
                <w:lang w:val="de-DE" w:eastAsia="zh-CN"/>
              </w:rPr>
            </w:pPr>
            <w:r w:rsidRPr="00CD4944">
              <w:rPr>
                <w:sz w:val="22"/>
                <w:szCs w:val="18"/>
                <w:lang w:val="de-DE" w:eastAsia="zh-CN"/>
              </w:rPr>
              <w:t>22.81-22.86 GHz</w:t>
            </w:r>
          </w:p>
          <w:p w14:paraId="37DEB4BC" w14:textId="12E6A03D" w:rsidR="008F3B43" w:rsidRPr="00CD4944" w:rsidRDefault="008F3B43">
            <w:pPr>
              <w:pStyle w:val="Note"/>
              <w:rPr>
                <w:sz w:val="22"/>
                <w:szCs w:val="18"/>
                <w:lang w:val="de-DE" w:eastAsia="zh-CN"/>
              </w:rPr>
            </w:pPr>
            <w:r w:rsidRPr="00CD4944">
              <w:rPr>
                <w:sz w:val="22"/>
                <w:szCs w:val="18"/>
                <w:lang w:val="de-DE" w:eastAsia="zh-CN"/>
              </w:rPr>
              <w:t>23.07-23.12 GHz</w:t>
            </w:r>
          </w:p>
          <w:p w14:paraId="75C86AA8" w14:textId="349E0280" w:rsidR="008F3B43" w:rsidRPr="00CD4944" w:rsidRDefault="008F3B43">
            <w:pPr>
              <w:pStyle w:val="Note"/>
              <w:rPr>
                <w:sz w:val="22"/>
                <w:szCs w:val="18"/>
                <w:lang w:val="de-DE" w:eastAsia="zh-CN"/>
              </w:rPr>
            </w:pPr>
            <w:r w:rsidRPr="00CD4944">
              <w:rPr>
                <w:sz w:val="22"/>
                <w:szCs w:val="18"/>
                <w:lang w:val="de-DE" w:eastAsia="zh-CN"/>
              </w:rPr>
              <w:t>31.2-31.3 GHz</w:t>
            </w:r>
          </w:p>
          <w:p w14:paraId="24B0B17C" w14:textId="2CD2C723" w:rsidR="008F3B43" w:rsidRPr="00CD4944" w:rsidRDefault="008F3B43">
            <w:pPr>
              <w:pStyle w:val="Note"/>
              <w:rPr>
                <w:sz w:val="22"/>
                <w:szCs w:val="18"/>
                <w:lang w:val="de-DE" w:eastAsia="zh-CN"/>
              </w:rPr>
            </w:pPr>
            <w:r w:rsidRPr="00CD4944">
              <w:rPr>
                <w:sz w:val="22"/>
                <w:szCs w:val="18"/>
                <w:lang w:val="de-DE" w:eastAsia="zh-CN"/>
              </w:rPr>
              <w:t xml:space="preserve">31.5-31.8 GHz in </w:t>
            </w:r>
            <w:proofErr w:type="spellStart"/>
            <w:r w:rsidRPr="00CD4944">
              <w:rPr>
                <w:sz w:val="22"/>
                <w:szCs w:val="18"/>
                <w:lang w:val="de-DE" w:eastAsia="zh-CN"/>
              </w:rPr>
              <w:t>Regions</w:t>
            </w:r>
            <w:proofErr w:type="spellEnd"/>
            <w:r w:rsidRPr="00CD4944">
              <w:rPr>
                <w:sz w:val="22"/>
                <w:szCs w:val="18"/>
                <w:lang w:val="de-DE" w:eastAsia="zh-CN"/>
              </w:rPr>
              <w:t xml:space="preserve"> 1 and 3</w:t>
            </w:r>
          </w:p>
          <w:p w14:paraId="29959EAA" w14:textId="2D2E4D00" w:rsidR="008F3B43" w:rsidRPr="00CD4944" w:rsidRDefault="008F3B43">
            <w:pPr>
              <w:pStyle w:val="Note"/>
              <w:rPr>
                <w:sz w:val="22"/>
                <w:szCs w:val="18"/>
                <w:lang w:val="de-DE" w:eastAsia="zh-CN"/>
              </w:rPr>
            </w:pPr>
            <w:r w:rsidRPr="00CD4944">
              <w:rPr>
                <w:sz w:val="22"/>
                <w:szCs w:val="18"/>
                <w:lang w:val="de-DE" w:eastAsia="zh-CN"/>
              </w:rPr>
              <w:t>36.43-36.5 GHz</w:t>
            </w:r>
          </w:p>
          <w:p w14:paraId="6BF4B792" w14:textId="644CD72F" w:rsidR="008F3B43" w:rsidRPr="00CD4944" w:rsidRDefault="008F3B43">
            <w:pPr>
              <w:pStyle w:val="Note"/>
              <w:rPr>
                <w:sz w:val="22"/>
                <w:szCs w:val="18"/>
                <w:lang w:val="de-DE" w:eastAsia="zh-CN"/>
              </w:rPr>
            </w:pPr>
            <w:r w:rsidRPr="00CD4944">
              <w:rPr>
                <w:sz w:val="22"/>
                <w:szCs w:val="18"/>
                <w:lang w:val="de-DE" w:eastAsia="zh-CN"/>
              </w:rPr>
              <w:t>42.5-43.5 GHz</w:t>
            </w:r>
          </w:p>
          <w:p w14:paraId="263357BF" w14:textId="72E80C46" w:rsidR="008F3B43" w:rsidRPr="00CD4944" w:rsidRDefault="008F3B43">
            <w:pPr>
              <w:pStyle w:val="Note"/>
              <w:rPr>
                <w:sz w:val="22"/>
                <w:szCs w:val="18"/>
                <w:lang w:val="de-DE" w:eastAsia="zh-CN"/>
              </w:rPr>
            </w:pPr>
            <w:r w:rsidRPr="00CD4944">
              <w:rPr>
                <w:sz w:val="22"/>
                <w:szCs w:val="18"/>
                <w:lang w:val="de-DE" w:eastAsia="zh-CN"/>
              </w:rPr>
              <w:t>48.94-49.04 GHz</w:t>
            </w:r>
          </w:p>
          <w:p w14:paraId="1ABA1008" w14:textId="4B2BD057" w:rsidR="008F3B43" w:rsidRPr="00CD4944" w:rsidRDefault="008F3B43">
            <w:pPr>
              <w:pStyle w:val="Note"/>
              <w:rPr>
                <w:sz w:val="22"/>
                <w:szCs w:val="18"/>
                <w:lang w:val="de-DE" w:eastAsia="zh-CN"/>
              </w:rPr>
            </w:pPr>
            <w:r w:rsidRPr="00CD4944">
              <w:rPr>
                <w:sz w:val="22"/>
                <w:szCs w:val="18"/>
                <w:lang w:val="de-DE" w:eastAsia="zh-CN"/>
              </w:rPr>
              <w:t>76-86 GHz</w:t>
            </w:r>
          </w:p>
          <w:p w14:paraId="6F05CDFB" w14:textId="6AE47DA2" w:rsidR="008F3B43" w:rsidRPr="00CD4944" w:rsidRDefault="008F3B43">
            <w:pPr>
              <w:pStyle w:val="Note"/>
              <w:rPr>
                <w:sz w:val="22"/>
                <w:szCs w:val="18"/>
                <w:lang w:val="de-DE" w:eastAsia="zh-CN"/>
              </w:rPr>
            </w:pPr>
            <w:r w:rsidRPr="00CD4944">
              <w:rPr>
                <w:sz w:val="22"/>
                <w:szCs w:val="18"/>
                <w:lang w:val="de-DE" w:eastAsia="zh-CN"/>
              </w:rPr>
              <w:t>92-94 GHz</w:t>
            </w:r>
          </w:p>
          <w:p w14:paraId="4CBC1689" w14:textId="5AB49C7F" w:rsidR="008F3B43" w:rsidRPr="00CD4944" w:rsidRDefault="008F3B43">
            <w:pPr>
              <w:pStyle w:val="Note"/>
              <w:rPr>
                <w:sz w:val="22"/>
                <w:szCs w:val="18"/>
                <w:lang w:val="de-DE" w:eastAsia="zh-CN"/>
              </w:rPr>
            </w:pPr>
            <w:r w:rsidRPr="00CD4944">
              <w:rPr>
                <w:sz w:val="22"/>
                <w:szCs w:val="18"/>
                <w:lang w:val="de-DE" w:eastAsia="zh-CN"/>
              </w:rPr>
              <w:t>94.1-100 GHz</w:t>
            </w:r>
          </w:p>
        </w:tc>
        <w:tc>
          <w:tcPr>
            <w:tcW w:w="2551" w:type="dxa"/>
            <w:hideMark/>
          </w:tcPr>
          <w:p w14:paraId="66B96573" w14:textId="5DE49CA9" w:rsidR="008F3B43" w:rsidRPr="00CD4944" w:rsidRDefault="008F3B43">
            <w:pPr>
              <w:pStyle w:val="Note"/>
              <w:rPr>
                <w:sz w:val="22"/>
                <w:szCs w:val="18"/>
                <w:lang w:val="de-DE" w:eastAsia="zh-CN"/>
              </w:rPr>
            </w:pPr>
            <w:r w:rsidRPr="00CD4944">
              <w:rPr>
                <w:sz w:val="22"/>
                <w:szCs w:val="18"/>
                <w:lang w:val="de-DE" w:eastAsia="zh-CN"/>
              </w:rPr>
              <w:t>102-109.5 GHz</w:t>
            </w:r>
          </w:p>
          <w:p w14:paraId="7175EB41" w14:textId="265AE825" w:rsidR="008F3B43" w:rsidRPr="00CD4944" w:rsidRDefault="008F3B43">
            <w:pPr>
              <w:pStyle w:val="Note"/>
              <w:rPr>
                <w:sz w:val="22"/>
                <w:szCs w:val="18"/>
                <w:lang w:val="de-DE" w:eastAsia="zh-CN"/>
              </w:rPr>
            </w:pPr>
            <w:r w:rsidRPr="00CD4944">
              <w:rPr>
                <w:sz w:val="22"/>
                <w:szCs w:val="18"/>
                <w:lang w:val="de-DE" w:eastAsia="zh-CN"/>
              </w:rPr>
              <w:t>111.8-114.25 GHz</w:t>
            </w:r>
          </w:p>
          <w:p w14:paraId="53CF0DD4" w14:textId="0888AABD" w:rsidR="008F3B43" w:rsidRPr="00CD4944" w:rsidRDefault="008F3B43">
            <w:pPr>
              <w:pStyle w:val="Note"/>
              <w:rPr>
                <w:sz w:val="22"/>
                <w:szCs w:val="18"/>
                <w:lang w:val="de-DE" w:eastAsia="zh-CN"/>
              </w:rPr>
            </w:pPr>
            <w:r w:rsidRPr="00CD4944">
              <w:rPr>
                <w:sz w:val="22"/>
                <w:szCs w:val="18"/>
                <w:lang w:val="de-DE" w:eastAsia="zh-CN"/>
              </w:rPr>
              <w:t>128.33-128.59 GHz</w:t>
            </w:r>
          </w:p>
          <w:p w14:paraId="4952698A" w14:textId="7E0AB939" w:rsidR="008F3B43" w:rsidRPr="00CD4944" w:rsidRDefault="008F3B43">
            <w:pPr>
              <w:pStyle w:val="Note"/>
              <w:rPr>
                <w:sz w:val="22"/>
                <w:szCs w:val="18"/>
                <w:lang w:val="de-DE" w:eastAsia="zh-CN"/>
              </w:rPr>
            </w:pPr>
            <w:r w:rsidRPr="00CD4944">
              <w:rPr>
                <w:sz w:val="22"/>
                <w:szCs w:val="18"/>
                <w:lang w:val="de-DE" w:eastAsia="zh-CN"/>
              </w:rPr>
              <w:t>129.23-129.49 GHz</w:t>
            </w:r>
          </w:p>
          <w:p w14:paraId="79A79FB5" w14:textId="7C70B21F" w:rsidR="008F3B43" w:rsidRPr="00CD4944" w:rsidRDefault="008F3B43">
            <w:pPr>
              <w:pStyle w:val="Note"/>
              <w:rPr>
                <w:sz w:val="22"/>
                <w:szCs w:val="18"/>
                <w:lang w:val="de-DE" w:eastAsia="zh-CN"/>
              </w:rPr>
            </w:pPr>
            <w:r w:rsidRPr="00CD4944">
              <w:rPr>
                <w:sz w:val="22"/>
                <w:szCs w:val="18"/>
                <w:lang w:val="de-DE" w:eastAsia="zh-CN"/>
              </w:rPr>
              <w:t>130-134 GHz</w:t>
            </w:r>
          </w:p>
          <w:p w14:paraId="2EA6D505" w14:textId="0A6E3731" w:rsidR="008F3B43" w:rsidRPr="00CD4944" w:rsidRDefault="008F3B43">
            <w:pPr>
              <w:pStyle w:val="Note"/>
              <w:rPr>
                <w:sz w:val="22"/>
                <w:szCs w:val="18"/>
                <w:lang w:val="de-DE" w:eastAsia="zh-CN"/>
              </w:rPr>
            </w:pPr>
            <w:r w:rsidRPr="00CD4944">
              <w:rPr>
                <w:sz w:val="22"/>
                <w:szCs w:val="18"/>
                <w:lang w:val="de-DE" w:eastAsia="zh-CN"/>
              </w:rPr>
              <w:t>136-148.5 GHz</w:t>
            </w:r>
          </w:p>
          <w:p w14:paraId="5146FACE" w14:textId="414803E1" w:rsidR="008F3B43" w:rsidRPr="00CD4944" w:rsidRDefault="008F3B43">
            <w:pPr>
              <w:pStyle w:val="Note"/>
              <w:rPr>
                <w:sz w:val="22"/>
                <w:szCs w:val="18"/>
                <w:lang w:val="de-DE" w:eastAsia="zh-CN"/>
              </w:rPr>
            </w:pPr>
            <w:r w:rsidRPr="00CD4944">
              <w:rPr>
                <w:sz w:val="22"/>
                <w:szCs w:val="18"/>
                <w:lang w:val="de-DE" w:eastAsia="zh-CN"/>
              </w:rPr>
              <w:t>151.5-158.5 GHz</w:t>
            </w:r>
          </w:p>
          <w:p w14:paraId="2B109072" w14:textId="02C9A79B" w:rsidR="008F3B43" w:rsidRPr="00CD4944" w:rsidRDefault="008F3B43">
            <w:pPr>
              <w:pStyle w:val="Note"/>
              <w:rPr>
                <w:sz w:val="22"/>
                <w:szCs w:val="18"/>
                <w:lang w:val="de-DE" w:eastAsia="zh-CN"/>
              </w:rPr>
            </w:pPr>
            <w:r w:rsidRPr="00CD4944">
              <w:rPr>
                <w:sz w:val="22"/>
                <w:szCs w:val="18"/>
                <w:lang w:val="de-DE" w:eastAsia="zh-CN"/>
              </w:rPr>
              <w:t>168.59-168.93 GHz</w:t>
            </w:r>
          </w:p>
          <w:p w14:paraId="35823690" w14:textId="0D2FA91F" w:rsidR="008F3B43" w:rsidRPr="00CD4944" w:rsidRDefault="008F3B43">
            <w:pPr>
              <w:pStyle w:val="Note"/>
              <w:rPr>
                <w:sz w:val="22"/>
                <w:szCs w:val="18"/>
                <w:lang w:val="de-DE" w:eastAsia="zh-CN"/>
              </w:rPr>
            </w:pPr>
            <w:r w:rsidRPr="00CD4944">
              <w:rPr>
                <w:sz w:val="22"/>
                <w:szCs w:val="18"/>
                <w:lang w:val="de-DE" w:eastAsia="zh-CN"/>
              </w:rPr>
              <w:t>171.11-171.45 GHz</w:t>
            </w:r>
          </w:p>
          <w:p w14:paraId="5F740149" w14:textId="7877CC7F" w:rsidR="008F3B43" w:rsidRPr="00CD4944" w:rsidRDefault="008F3B43">
            <w:pPr>
              <w:pStyle w:val="Note"/>
              <w:rPr>
                <w:sz w:val="22"/>
                <w:szCs w:val="18"/>
                <w:lang w:val="de-DE" w:eastAsia="zh-CN"/>
              </w:rPr>
            </w:pPr>
            <w:r w:rsidRPr="00CD4944">
              <w:rPr>
                <w:sz w:val="22"/>
                <w:szCs w:val="18"/>
                <w:lang w:val="de-DE" w:eastAsia="zh-CN"/>
              </w:rPr>
              <w:t>172.31-172.65 GHz</w:t>
            </w:r>
          </w:p>
          <w:p w14:paraId="00623899" w14:textId="26ED2ADA" w:rsidR="008F3B43" w:rsidRPr="00CD4944" w:rsidRDefault="008F3B43">
            <w:pPr>
              <w:pStyle w:val="Note"/>
              <w:rPr>
                <w:sz w:val="22"/>
                <w:szCs w:val="18"/>
                <w:lang w:val="de-DE" w:eastAsia="zh-CN"/>
              </w:rPr>
            </w:pPr>
            <w:r w:rsidRPr="00CD4944">
              <w:rPr>
                <w:sz w:val="22"/>
                <w:szCs w:val="18"/>
                <w:lang w:val="de-DE" w:eastAsia="zh-CN"/>
              </w:rPr>
              <w:t>173.52-173.85 GHz</w:t>
            </w:r>
          </w:p>
          <w:p w14:paraId="5321E859" w14:textId="7391A829" w:rsidR="008F3B43" w:rsidRPr="00CD4944" w:rsidRDefault="008F3B43">
            <w:pPr>
              <w:pStyle w:val="Note"/>
              <w:rPr>
                <w:sz w:val="22"/>
                <w:szCs w:val="18"/>
                <w:lang w:val="de-DE" w:eastAsia="zh-CN"/>
              </w:rPr>
            </w:pPr>
            <w:r w:rsidRPr="00CD4944">
              <w:rPr>
                <w:sz w:val="22"/>
                <w:szCs w:val="18"/>
                <w:lang w:val="de-DE" w:eastAsia="zh-CN"/>
              </w:rPr>
              <w:t>195.75-196.15 GHz</w:t>
            </w:r>
          </w:p>
          <w:p w14:paraId="56DB82F6" w14:textId="35ED2B39" w:rsidR="008F3B43" w:rsidRPr="00CD4944" w:rsidRDefault="008F3B43">
            <w:pPr>
              <w:pStyle w:val="Note"/>
              <w:rPr>
                <w:sz w:val="22"/>
                <w:szCs w:val="18"/>
                <w:lang w:val="de-DE" w:eastAsia="zh-CN"/>
              </w:rPr>
            </w:pPr>
            <w:r w:rsidRPr="00CD4944">
              <w:rPr>
                <w:sz w:val="22"/>
                <w:szCs w:val="18"/>
                <w:lang w:val="de-DE" w:eastAsia="zh-CN"/>
              </w:rPr>
              <w:t>209-226 GHz</w:t>
            </w:r>
          </w:p>
          <w:p w14:paraId="3E3BFD6C" w14:textId="66A00D23" w:rsidR="008F3B43" w:rsidRPr="00CD4944" w:rsidRDefault="008F3B43">
            <w:pPr>
              <w:pStyle w:val="Note"/>
              <w:rPr>
                <w:sz w:val="22"/>
                <w:szCs w:val="18"/>
                <w:lang w:val="de-DE" w:eastAsia="zh-CN"/>
              </w:rPr>
            </w:pPr>
            <w:r w:rsidRPr="00CD4944">
              <w:rPr>
                <w:sz w:val="22"/>
                <w:szCs w:val="18"/>
                <w:lang w:val="de-DE" w:eastAsia="zh-CN"/>
              </w:rPr>
              <w:t>241-2</w:t>
            </w:r>
            <w:r w:rsidRPr="00CD4944">
              <w:rPr>
                <w:sz w:val="22"/>
                <w:szCs w:val="18"/>
                <w:lang w:val="de-DE" w:eastAsia="ja-JP"/>
              </w:rPr>
              <w:t>50</w:t>
            </w:r>
            <w:r w:rsidRPr="00CD4944">
              <w:rPr>
                <w:sz w:val="22"/>
                <w:szCs w:val="18"/>
                <w:lang w:val="de-DE" w:eastAsia="zh-CN"/>
              </w:rPr>
              <w:t> GHz</w:t>
            </w:r>
          </w:p>
          <w:p w14:paraId="1E75DAD9" w14:textId="77777777" w:rsidR="008F3B43" w:rsidRPr="00CD4944" w:rsidRDefault="008F3B43">
            <w:pPr>
              <w:pStyle w:val="Note"/>
              <w:rPr>
                <w:sz w:val="22"/>
                <w:szCs w:val="18"/>
                <w:lang w:val="de-DE" w:eastAsia="zh-CN"/>
              </w:rPr>
            </w:pPr>
            <w:r w:rsidRPr="00CD4944">
              <w:rPr>
                <w:sz w:val="22"/>
                <w:szCs w:val="18"/>
                <w:lang w:val="de-DE" w:eastAsia="zh-CN"/>
              </w:rPr>
              <w:t>252-275 GHz</w:t>
            </w:r>
          </w:p>
        </w:tc>
      </w:tr>
    </w:tbl>
    <w:p w14:paraId="46106AB0" w14:textId="77777777" w:rsidR="008F3B43" w:rsidRPr="00CD4944" w:rsidRDefault="008F3B43" w:rsidP="008F3B43">
      <w:pPr>
        <w:pStyle w:val="Note"/>
        <w:rPr>
          <w:sz w:val="22"/>
          <w:szCs w:val="18"/>
        </w:rPr>
      </w:pPr>
      <w:r w:rsidRPr="00CD4944">
        <w:rPr>
          <w:sz w:val="22"/>
          <w:szCs w:val="18"/>
        </w:rPr>
        <w:t>are allocated, administrations are urged to take all practicable steps to protect the radio astronomy service from harmful interference. Emissions from spaceborne or airborne stations can be particularly serious sources of interference to the radio astronomy service (see Nos. </w:t>
      </w:r>
      <w:r w:rsidRPr="00CD4944">
        <w:rPr>
          <w:rStyle w:val="ArtrefBold"/>
          <w:sz w:val="22"/>
          <w:szCs w:val="18"/>
        </w:rPr>
        <w:t xml:space="preserve">4.5 </w:t>
      </w:r>
      <w:r w:rsidRPr="00CD4944">
        <w:rPr>
          <w:sz w:val="22"/>
          <w:szCs w:val="18"/>
        </w:rPr>
        <w:t xml:space="preserve">and </w:t>
      </w:r>
      <w:r w:rsidRPr="00CD4944">
        <w:rPr>
          <w:rStyle w:val="ArtrefBold"/>
          <w:sz w:val="22"/>
          <w:szCs w:val="18"/>
        </w:rPr>
        <w:t xml:space="preserve">4.6 </w:t>
      </w:r>
      <w:r w:rsidRPr="00CD4944">
        <w:rPr>
          <w:sz w:val="22"/>
          <w:szCs w:val="18"/>
        </w:rPr>
        <w:t>and Article </w:t>
      </w:r>
      <w:r w:rsidRPr="00CD4944">
        <w:rPr>
          <w:rStyle w:val="ArtrefBold"/>
          <w:sz w:val="22"/>
          <w:szCs w:val="18"/>
        </w:rPr>
        <w:t>29</w:t>
      </w:r>
      <w:r w:rsidRPr="00CD4944">
        <w:rPr>
          <w:sz w:val="22"/>
          <w:szCs w:val="18"/>
        </w:rPr>
        <w:t>).</w:t>
      </w:r>
      <w:r w:rsidRPr="00CD4944">
        <w:rPr>
          <w:sz w:val="14"/>
          <w:szCs w:val="18"/>
        </w:rPr>
        <w:t>     (WRC</w:t>
      </w:r>
      <w:r w:rsidRPr="00CD4944">
        <w:rPr>
          <w:sz w:val="14"/>
          <w:szCs w:val="18"/>
        </w:rPr>
        <w:noBreakHyphen/>
        <w:t>07)</w:t>
      </w:r>
    </w:p>
    <w:p w14:paraId="2E47BCBD" w14:textId="77777777" w:rsidR="00B22CE6" w:rsidRDefault="00B22CE6" w:rsidP="008F3B43">
      <w:pPr>
        <w:pStyle w:val="Note"/>
        <w:rPr>
          <w:rStyle w:val="Artdef"/>
          <w:sz w:val="22"/>
          <w:szCs w:val="18"/>
        </w:rPr>
      </w:pPr>
    </w:p>
    <w:p w14:paraId="12897BEE" w14:textId="5EC26ACB" w:rsidR="008861BA" w:rsidRDefault="00B22CE6" w:rsidP="008861BA">
      <w:pPr>
        <w:rPr>
          <w:sz w:val="22"/>
          <w:szCs w:val="18"/>
        </w:rPr>
      </w:pPr>
      <w:r w:rsidRPr="00CD4944">
        <w:rPr>
          <w:rStyle w:val="Artdef"/>
          <w:sz w:val="22"/>
          <w:szCs w:val="18"/>
        </w:rPr>
        <w:lastRenderedPageBreak/>
        <w:t>5.</w:t>
      </w:r>
      <w:r>
        <w:rPr>
          <w:rStyle w:val="Artdef"/>
          <w:sz w:val="22"/>
          <w:szCs w:val="18"/>
        </w:rPr>
        <w:t>34</w:t>
      </w:r>
      <w:r w:rsidR="001731BB">
        <w:rPr>
          <w:rStyle w:val="Artdef"/>
          <w:sz w:val="22"/>
          <w:szCs w:val="18"/>
        </w:rPr>
        <w:t>0</w:t>
      </w:r>
      <w:r w:rsidRPr="00CD4944">
        <w:rPr>
          <w:rStyle w:val="Artdef"/>
          <w:sz w:val="22"/>
          <w:szCs w:val="18"/>
        </w:rPr>
        <w:tab/>
      </w:r>
      <w:r w:rsidR="008861BA" w:rsidRPr="008861BA">
        <w:rPr>
          <w:sz w:val="22"/>
          <w:szCs w:val="18"/>
        </w:rPr>
        <w:t>All emissions are prohibited in the following bands</w:t>
      </w:r>
      <w:r w:rsidR="00002F97">
        <w:rPr>
          <w:sz w:val="22"/>
          <w:szCs w:val="18"/>
        </w:rPr>
        <w:t>:</w:t>
      </w:r>
    </w:p>
    <w:tbl>
      <w:tblPr>
        <w:tblW w:w="9639" w:type="dxa"/>
        <w:tblLook w:val="01E0" w:firstRow="1" w:lastRow="1" w:firstColumn="1" w:lastColumn="1" w:noHBand="0" w:noVBand="0"/>
      </w:tblPr>
      <w:tblGrid>
        <w:gridCol w:w="3150"/>
        <w:gridCol w:w="3420"/>
        <w:gridCol w:w="3069"/>
      </w:tblGrid>
      <w:tr w:rsidR="00002F97" w:rsidRPr="001D60DD" w14:paraId="3ADDA98A" w14:textId="77777777" w:rsidTr="00002F97">
        <w:trPr>
          <w:trHeight w:val="432"/>
        </w:trPr>
        <w:tc>
          <w:tcPr>
            <w:tcW w:w="3150" w:type="dxa"/>
          </w:tcPr>
          <w:p w14:paraId="27361E83" w14:textId="487E32DC" w:rsidR="00002F97" w:rsidRPr="00CD4944" w:rsidRDefault="00002F97" w:rsidP="00002F97">
            <w:pPr>
              <w:pStyle w:val="Note"/>
              <w:rPr>
                <w:sz w:val="22"/>
                <w:szCs w:val="18"/>
                <w:lang w:eastAsia="zh-CN"/>
              </w:rPr>
            </w:pPr>
            <w:r w:rsidRPr="00602ADF">
              <w:rPr>
                <w:sz w:val="22"/>
                <w:szCs w:val="18"/>
              </w:rPr>
              <w:t>1 400-1 427 MHz</w:t>
            </w:r>
          </w:p>
        </w:tc>
        <w:tc>
          <w:tcPr>
            <w:tcW w:w="3420" w:type="dxa"/>
          </w:tcPr>
          <w:p w14:paraId="49982464" w14:textId="2C720DE5" w:rsidR="00002F97" w:rsidRPr="00CD4944" w:rsidRDefault="00002F97" w:rsidP="00002F97">
            <w:pPr>
              <w:pStyle w:val="Note"/>
              <w:rPr>
                <w:sz w:val="22"/>
                <w:szCs w:val="18"/>
                <w:lang w:val="de-DE" w:eastAsia="zh-CN"/>
              </w:rPr>
            </w:pPr>
            <w:r w:rsidRPr="00602ADF">
              <w:rPr>
                <w:sz w:val="22"/>
                <w:szCs w:val="18"/>
              </w:rPr>
              <w:t>2 690-2 700 MHz, except those provided for by No. 5.422</w:t>
            </w:r>
          </w:p>
        </w:tc>
        <w:tc>
          <w:tcPr>
            <w:tcW w:w="3069" w:type="dxa"/>
          </w:tcPr>
          <w:p w14:paraId="7CD2B7AF" w14:textId="2E8BDA37" w:rsidR="00002F97" w:rsidRPr="00CD4944" w:rsidRDefault="00002F97" w:rsidP="00002F97">
            <w:pPr>
              <w:pStyle w:val="Note"/>
              <w:rPr>
                <w:sz w:val="22"/>
                <w:szCs w:val="18"/>
                <w:lang w:val="de-DE" w:eastAsia="zh-CN"/>
              </w:rPr>
            </w:pPr>
            <w:r w:rsidRPr="00602ADF">
              <w:rPr>
                <w:sz w:val="22"/>
                <w:szCs w:val="18"/>
              </w:rPr>
              <w:t>10.68-10.7 GHz, except those provided for by No. 5.483</w:t>
            </w:r>
          </w:p>
        </w:tc>
      </w:tr>
      <w:tr w:rsidR="00002F97" w:rsidRPr="001D60DD" w14:paraId="6CDB3B72" w14:textId="77777777" w:rsidTr="00002F97">
        <w:trPr>
          <w:trHeight w:val="432"/>
        </w:trPr>
        <w:tc>
          <w:tcPr>
            <w:tcW w:w="3150" w:type="dxa"/>
          </w:tcPr>
          <w:p w14:paraId="4F814FB5" w14:textId="2DF43325" w:rsidR="00002F97" w:rsidRPr="00602ADF" w:rsidRDefault="00002F97" w:rsidP="00002F97">
            <w:pPr>
              <w:pStyle w:val="Note"/>
              <w:rPr>
                <w:sz w:val="22"/>
                <w:szCs w:val="18"/>
              </w:rPr>
            </w:pPr>
            <w:r w:rsidRPr="00F1291B">
              <w:rPr>
                <w:sz w:val="22"/>
                <w:szCs w:val="18"/>
              </w:rPr>
              <w:t>15.35-15.4 GHz, except those provided for by No. 5.511</w:t>
            </w:r>
          </w:p>
        </w:tc>
        <w:tc>
          <w:tcPr>
            <w:tcW w:w="3420" w:type="dxa"/>
          </w:tcPr>
          <w:p w14:paraId="2EDBA387" w14:textId="0C5ACE03" w:rsidR="00002F97" w:rsidRPr="00602ADF" w:rsidRDefault="00002F97" w:rsidP="00002F97">
            <w:pPr>
              <w:pStyle w:val="Note"/>
              <w:rPr>
                <w:sz w:val="22"/>
                <w:szCs w:val="18"/>
              </w:rPr>
            </w:pPr>
            <w:r w:rsidRPr="00F1291B">
              <w:rPr>
                <w:sz w:val="22"/>
                <w:szCs w:val="18"/>
              </w:rPr>
              <w:t>23.6-24 GHz</w:t>
            </w:r>
          </w:p>
        </w:tc>
        <w:tc>
          <w:tcPr>
            <w:tcW w:w="3069" w:type="dxa"/>
          </w:tcPr>
          <w:p w14:paraId="3B1D448A" w14:textId="129E0C14" w:rsidR="00002F97" w:rsidRPr="00602ADF" w:rsidRDefault="00002F97" w:rsidP="00002F97">
            <w:pPr>
              <w:pStyle w:val="Note"/>
              <w:rPr>
                <w:sz w:val="22"/>
                <w:szCs w:val="18"/>
              </w:rPr>
            </w:pPr>
            <w:r w:rsidRPr="00F1291B">
              <w:rPr>
                <w:sz w:val="22"/>
                <w:szCs w:val="18"/>
              </w:rPr>
              <w:t>31.3-31.5 GHz</w:t>
            </w:r>
          </w:p>
        </w:tc>
      </w:tr>
      <w:tr w:rsidR="00002F97" w:rsidRPr="001D60DD" w14:paraId="405DE220" w14:textId="77777777" w:rsidTr="00002F97">
        <w:trPr>
          <w:trHeight w:val="432"/>
        </w:trPr>
        <w:tc>
          <w:tcPr>
            <w:tcW w:w="3150" w:type="dxa"/>
          </w:tcPr>
          <w:p w14:paraId="4D9A59BB" w14:textId="1860AC8F" w:rsidR="00002F97" w:rsidRPr="00F1291B" w:rsidRDefault="00002F97" w:rsidP="00002F97">
            <w:pPr>
              <w:pStyle w:val="Note"/>
              <w:rPr>
                <w:sz w:val="22"/>
                <w:szCs w:val="18"/>
              </w:rPr>
            </w:pPr>
            <w:r w:rsidRPr="008516E1">
              <w:rPr>
                <w:sz w:val="22"/>
                <w:szCs w:val="18"/>
                <w:lang w:val="de-DE"/>
              </w:rPr>
              <w:t>31.5-31.8 GHz, in Region 2</w:t>
            </w:r>
          </w:p>
        </w:tc>
        <w:tc>
          <w:tcPr>
            <w:tcW w:w="3420" w:type="dxa"/>
          </w:tcPr>
          <w:p w14:paraId="3571481B" w14:textId="4FC8A00C" w:rsidR="00002F97" w:rsidRPr="00F1291B" w:rsidRDefault="00002F97" w:rsidP="00002F97">
            <w:pPr>
              <w:pStyle w:val="Note"/>
              <w:rPr>
                <w:sz w:val="22"/>
                <w:szCs w:val="18"/>
              </w:rPr>
            </w:pPr>
            <w:r w:rsidRPr="008516E1">
              <w:rPr>
                <w:sz w:val="22"/>
                <w:szCs w:val="18"/>
                <w:lang w:val="de-DE"/>
              </w:rPr>
              <w:t xml:space="preserve">48.94-49.04 GHz, </w:t>
            </w:r>
            <w:proofErr w:type="spellStart"/>
            <w:r w:rsidRPr="008516E1">
              <w:rPr>
                <w:sz w:val="22"/>
                <w:szCs w:val="18"/>
                <w:lang w:val="de-DE"/>
              </w:rPr>
              <w:t>from</w:t>
            </w:r>
            <w:proofErr w:type="spellEnd"/>
            <w:r w:rsidRPr="008516E1">
              <w:rPr>
                <w:sz w:val="22"/>
                <w:szCs w:val="18"/>
                <w:lang w:val="de-DE"/>
              </w:rPr>
              <w:t xml:space="preserve"> </w:t>
            </w:r>
            <w:proofErr w:type="spellStart"/>
            <w:r w:rsidRPr="008516E1">
              <w:rPr>
                <w:sz w:val="22"/>
                <w:szCs w:val="18"/>
                <w:lang w:val="de-DE"/>
              </w:rPr>
              <w:t>airborne</w:t>
            </w:r>
            <w:proofErr w:type="spellEnd"/>
            <w:r w:rsidRPr="008516E1">
              <w:rPr>
                <w:sz w:val="22"/>
                <w:szCs w:val="18"/>
                <w:lang w:val="de-DE"/>
              </w:rPr>
              <w:t xml:space="preserve"> </w:t>
            </w:r>
            <w:proofErr w:type="spellStart"/>
            <w:r w:rsidRPr="008516E1">
              <w:rPr>
                <w:sz w:val="22"/>
                <w:szCs w:val="18"/>
                <w:lang w:val="de-DE"/>
              </w:rPr>
              <w:t>stations</w:t>
            </w:r>
            <w:proofErr w:type="spellEnd"/>
          </w:p>
        </w:tc>
        <w:tc>
          <w:tcPr>
            <w:tcW w:w="3069" w:type="dxa"/>
          </w:tcPr>
          <w:p w14:paraId="55E8003C" w14:textId="3C8F1CD5" w:rsidR="00002F97" w:rsidRPr="00F1291B" w:rsidRDefault="00002F97" w:rsidP="00002F97">
            <w:pPr>
              <w:pStyle w:val="Note"/>
              <w:rPr>
                <w:sz w:val="22"/>
                <w:szCs w:val="18"/>
              </w:rPr>
            </w:pPr>
            <w:r w:rsidRPr="00002F97">
              <w:rPr>
                <w:sz w:val="22"/>
                <w:szCs w:val="18"/>
                <w:lang w:val="de-DE"/>
              </w:rPr>
              <w:t>52.6-54.25 GHz</w:t>
            </w:r>
          </w:p>
        </w:tc>
      </w:tr>
      <w:tr w:rsidR="00002F97" w:rsidRPr="001D60DD" w14:paraId="5FE3EAD9" w14:textId="77777777" w:rsidTr="00002F97">
        <w:trPr>
          <w:trHeight w:val="432"/>
        </w:trPr>
        <w:tc>
          <w:tcPr>
            <w:tcW w:w="3150" w:type="dxa"/>
          </w:tcPr>
          <w:p w14:paraId="61B9B81B" w14:textId="29C81B0E" w:rsidR="00002F97" w:rsidRPr="008516E1" w:rsidRDefault="00002F97" w:rsidP="00002F97">
            <w:pPr>
              <w:pStyle w:val="Note"/>
              <w:rPr>
                <w:sz w:val="22"/>
                <w:szCs w:val="18"/>
                <w:lang w:val="de-DE"/>
              </w:rPr>
            </w:pPr>
            <w:r w:rsidRPr="00002F97">
              <w:rPr>
                <w:sz w:val="22"/>
                <w:szCs w:val="18"/>
                <w:lang w:val="de-DE"/>
              </w:rPr>
              <w:t>86-92 GHz</w:t>
            </w:r>
            <w:r>
              <w:rPr>
                <w:sz w:val="22"/>
                <w:szCs w:val="18"/>
                <w:lang w:val="de-DE"/>
              </w:rPr>
              <w:tab/>
            </w:r>
            <w:r w:rsidRPr="00002F97">
              <w:rPr>
                <w:sz w:val="22"/>
                <w:szCs w:val="18"/>
                <w:lang w:val="de-DE"/>
              </w:rPr>
              <w:t>100-102 GHz</w:t>
            </w:r>
          </w:p>
        </w:tc>
        <w:tc>
          <w:tcPr>
            <w:tcW w:w="3420" w:type="dxa"/>
          </w:tcPr>
          <w:p w14:paraId="2CD8D8A0" w14:textId="747ED451" w:rsidR="00002F97" w:rsidRPr="008516E1" w:rsidRDefault="00002F97" w:rsidP="00002F97">
            <w:pPr>
              <w:pStyle w:val="Note"/>
              <w:rPr>
                <w:sz w:val="22"/>
                <w:szCs w:val="18"/>
                <w:lang w:val="de-DE"/>
              </w:rPr>
            </w:pPr>
            <w:r w:rsidRPr="00BC50C9">
              <w:rPr>
                <w:sz w:val="22"/>
                <w:szCs w:val="18"/>
                <w:lang w:val="de-DE"/>
              </w:rPr>
              <w:t>109.5-111.8 GHz</w:t>
            </w:r>
          </w:p>
        </w:tc>
        <w:tc>
          <w:tcPr>
            <w:tcW w:w="3069" w:type="dxa"/>
          </w:tcPr>
          <w:p w14:paraId="15FB2C6C" w14:textId="40A414E5" w:rsidR="00002F97" w:rsidRPr="00002F97" w:rsidRDefault="00002F97" w:rsidP="00002F97">
            <w:pPr>
              <w:pStyle w:val="Note"/>
              <w:rPr>
                <w:sz w:val="22"/>
                <w:szCs w:val="18"/>
                <w:lang w:val="de-DE"/>
              </w:rPr>
            </w:pPr>
            <w:r w:rsidRPr="00BC50C9">
              <w:rPr>
                <w:sz w:val="22"/>
                <w:szCs w:val="18"/>
                <w:lang w:val="de-DE"/>
              </w:rPr>
              <w:t>114.25-116 GHz</w:t>
            </w:r>
          </w:p>
        </w:tc>
      </w:tr>
      <w:tr w:rsidR="00002F97" w:rsidRPr="001D60DD" w14:paraId="0A4709E2" w14:textId="77777777" w:rsidTr="00002F97">
        <w:trPr>
          <w:trHeight w:val="432"/>
        </w:trPr>
        <w:tc>
          <w:tcPr>
            <w:tcW w:w="3150" w:type="dxa"/>
          </w:tcPr>
          <w:p w14:paraId="0B80A511" w14:textId="6BF49FF6" w:rsidR="00002F97" w:rsidRPr="008516E1" w:rsidRDefault="00002F97" w:rsidP="00002F97">
            <w:pPr>
              <w:pStyle w:val="Note"/>
              <w:rPr>
                <w:sz w:val="22"/>
                <w:szCs w:val="18"/>
                <w:lang w:val="de-DE"/>
              </w:rPr>
            </w:pPr>
            <w:r w:rsidRPr="006365D3">
              <w:rPr>
                <w:sz w:val="22"/>
                <w:szCs w:val="18"/>
                <w:lang w:val="de-DE"/>
              </w:rPr>
              <w:t>148.5-151.5 GHz</w:t>
            </w:r>
          </w:p>
        </w:tc>
        <w:tc>
          <w:tcPr>
            <w:tcW w:w="3420" w:type="dxa"/>
          </w:tcPr>
          <w:p w14:paraId="61492257" w14:textId="22A98AEB" w:rsidR="00002F97" w:rsidRPr="008516E1" w:rsidRDefault="00002F97" w:rsidP="00002F97">
            <w:pPr>
              <w:pStyle w:val="Note"/>
              <w:rPr>
                <w:sz w:val="22"/>
                <w:szCs w:val="18"/>
                <w:lang w:val="de-DE"/>
              </w:rPr>
            </w:pPr>
            <w:r w:rsidRPr="006365D3">
              <w:rPr>
                <w:sz w:val="22"/>
                <w:szCs w:val="18"/>
                <w:lang w:val="de-DE"/>
              </w:rPr>
              <w:t>164-167 GHz</w:t>
            </w:r>
          </w:p>
        </w:tc>
        <w:tc>
          <w:tcPr>
            <w:tcW w:w="3069" w:type="dxa"/>
          </w:tcPr>
          <w:p w14:paraId="4DB7410A" w14:textId="5D43183C" w:rsidR="00002F97" w:rsidRPr="00002F97" w:rsidRDefault="00002F97" w:rsidP="00002F97">
            <w:pPr>
              <w:pStyle w:val="Note"/>
              <w:rPr>
                <w:sz w:val="22"/>
                <w:szCs w:val="18"/>
                <w:lang w:val="de-DE"/>
              </w:rPr>
            </w:pPr>
            <w:r w:rsidRPr="006365D3">
              <w:rPr>
                <w:sz w:val="22"/>
                <w:szCs w:val="18"/>
                <w:lang w:val="de-DE"/>
              </w:rPr>
              <w:t>182-185 GHz</w:t>
            </w:r>
          </w:p>
        </w:tc>
      </w:tr>
      <w:tr w:rsidR="00002F97" w:rsidRPr="001D60DD" w14:paraId="1B6EBD66" w14:textId="77777777" w:rsidTr="00002F97">
        <w:trPr>
          <w:trHeight w:val="432"/>
        </w:trPr>
        <w:tc>
          <w:tcPr>
            <w:tcW w:w="3150" w:type="dxa"/>
          </w:tcPr>
          <w:p w14:paraId="2DC8AE5E" w14:textId="170BA4C5" w:rsidR="00002F97" w:rsidRPr="006365D3" w:rsidRDefault="00002F97" w:rsidP="00002F97">
            <w:pPr>
              <w:pStyle w:val="Note"/>
              <w:rPr>
                <w:sz w:val="22"/>
                <w:szCs w:val="18"/>
                <w:lang w:val="de-DE"/>
              </w:rPr>
            </w:pPr>
            <w:r w:rsidRPr="00152025">
              <w:rPr>
                <w:sz w:val="22"/>
                <w:szCs w:val="18"/>
                <w:lang w:val="de-DE"/>
              </w:rPr>
              <w:t>190-191.8 GHz</w:t>
            </w:r>
          </w:p>
        </w:tc>
        <w:tc>
          <w:tcPr>
            <w:tcW w:w="3420" w:type="dxa"/>
          </w:tcPr>
          <w:p w14:paraId="06D6094B" w14:textId="34BCD97B" w:rsidR="00002F97" w:rsidRPr="006365D3" w:rsidRDefault="00002F97" w:rsidP="00002F97">
            <w:pPr>
              <w:pStyle w:val="Note"/>
              <w:rPr>
                <w:sz w:val="22"/>
                <w:szCs w:val="18"/>
                <w:lang w:val="de-DE"/>
              </w:rPr>
            </w:pPr>
            <w:r w:rsidRPr="00152025">
              <w:rPr>
                <w:sz w:val="22"/>
                <w:szCs w:val="18"/>
                <w:lang w:val="de-DE"/>
              </w:rPr>
              <w:t>200-209 GHz</w:t>
            </w:r>
          </w:p>
        </w:tc>
        <w:tc>
          <w:tcPr>
            <w:tcW w:w="3069" w:type="dxa"/>
          </w:tcPr>
          <w:p w14:paraId="5C2F3E1D" w14:textId="4BF01B33" w:rsidR="00002F97" w:rsidRPr="006365D3" w:rsidRDefault="00002F97" w:rsidP="00002F97">
            <w:pPr>
              <w:pStyle w:val="Note"/>
              <w:rPr>
                <w:sz w:val="22"/>
                <w:szCs w:val="18"/>
                <w:lang w:val="de-DE"/>
              </w:rPr>
            </w:pPr>
            <w:r w:rsidRPr="00152025">
              <w:rPr>
                <w:sz w:val="22"/>
                <w:szCs w:val="18"/>
                <w:lang w:val="de-DE"/>
              </w:rPr>
              <w:t>226-231.5 GHz</w:t>
            </w:r>
          </w:p>
        </w:tc>
      </w:tr>
      <w:tr w:rsidR="00002F97" w:rsidRPr="001D60DD" w14:paraId="6E895D60" w14:textId="77777777" w:rsidTr="00002F97">
        <w:trPr>
          <w:trHeight w:val="432"/>
        </w:trPr>
        <w:tc>
          <w:tcPr>
            <w:tcW w:w="3150" w:type="dxa"/>
          </w:tcPr>
          <w:p w14:paraId="142A36CA" w14:textId="77777777" w:rsidR="00002F97" w:rsidRDefault="00002F97" w:rsidP="00002F97">
            <w:pPr>
              <w:rPr>
                <w:sz w:val="22"/>
                <w:szCs w:val="18"/>
              </w:rPr>
            </w:pPr>
            <w:r w:rsidRPr="00002F97">
              <w:rPr>
                <w:sz w:val="22"/>
                <w:szCs w:val="18"/>
                <w:lang w:val="de-DE"/>
              </w:rPr>
              <w:t xml:space="preserve">250-252 GHz. </w:t>
            </w:r>
            <w:r w:rsidRPr="008861BA">
              <w:rPr>
                <w:sz w:val="22"/>
                <w:szCs w:val="18"/>
              </w:rPr>
              <w:t>(WRC-03)</w:t>
            </w:r>
          </w:p>
          <w:p w14:paraId="09FFE9CD" w14:textId="77777777" w:rsidR="00002F97" w:rsidRPr="006365D3" w:rsidRDefault="00002F97" w:rsidP="00002F97">
            <w:pPr>
              <w:pStyle w:val="Note"/>
              <w:rPr>
                <w:sz w:val="22"/>
                <w:szCs w:val="18"/>
                <w:lang w:val="de-DE"/>
              </w:rPr>
            </w:pPr>
          </w:p>
        </w:tc>
        <w:tc>
          <w:tcPr>
            <w:tcW w:w="3420" w:type="dxa"/>
          </w:tcPr>
          <w:p w14:paraId="39B920E9" w14:textId="77777777" w:rsidR="00002F97" w:rsidRPr="006365D3" w:rsidRDefault="00002F97" w:rsidP="00002F97">
            <w:pPr>
              <w:pStyle w:val="Note"/>
              <w:rPr>
                <w:sz w:val="22"/>
                <w:szCs w:val="18"/>
                <w:lang w:val="de-DE"/>
              </w:rPr>
            </w:pPr>
          </w:p>
        </w:tc>
        <w:tc>
          <w:tcPr>
            <w:tcW w:w="3069" w:type="dxa"/>
          </w:tcPr>
          <w:p w14:paraId="0E305068" w14:textId="77777777" w:rsidR="00002F97" w:rsidRPr="006365D3" w:rsidRDefault="00002F97" w:rsidP="00002F97">
            <w:pPr>
              <w:pStyle w:val="Note"/>
              <w:rPr>
                <w:sz w:val="22"/>
                <w:szCs w:val="18"/>
                <w:lang w:val="de-DE"/>
              </w:rPr>
            </w:pPr>
          </w:p>
        </w:tc>
      </w:tr>
    </w:tbl>
    <w:p w14:paraId="6A7E00E2" w14:textId="6A8A8690" w:rsidR="001731BB" w:rsidRDefault="001731BB" w:rsidP="00B22CE6">
      <w:pPr>
        <w:rPr>
          <w:sz w:val="22"/>
          <w:szCs w:val="18"/>
        </w:rPr>
      </w:pPr>
      <w:r w:rsidRPr="00CD4944">
        <w:rPr>
          <w:rStyle w:val="Artdef"/>
          <w:sz w:val="22"/>
          <w:szCs w:val="18"/>
        </w:rPr>
        <w:t>5.</w:t>
      </w:r>
      <w:r>
        <w:rPr>
          <w:rStyle w:val="Artdef"/>
          <w:sz w:val="22"/>
          <w:szCs w:val="18"/>
        </w:rPr>
        <w:t>341</w:t>
      </w:r>
      <w:r w:rsidRPr="00CD4944">
        <w:rPr>
          <w:rStyle w:val="Artdef"/>
          <w:sz w:val="22"/>
          <w:szCs w:val="18"/>
        </w:rPr>
        <w:tab/>
      </w:r>
      <w:r w:rsidR="00465B2A" w:rsidRPr="00465B2A">
        <w:rPr>
          <w:sz w:val="22"/>
          <w:szCs w:val="18"/>
        </w:rPr>
        <w:t>In the bands 1 400-1 727 MHz, 101-120 GHz and 197-220 GHz, passive research is being conducted by some countries in a programme for the search for intentional emissions of extraterrestrial origin.</w:t>
      </w:r>
    </w:p>
    <w:p w14:paraId="75BB17B7" w14:textId="25A81F59" w:rsidR="008E54A5" w:rsidRDefault="008E54A5" w:rsidP="008E54A5">
      <w:r w:rsidRPr="008E54A5">
        <w:rPr>
          <w:rStyle w:val="Artdef"/>
          <w:sz w:val="22"/>
          <w:szCs w:val="18"/>
        </w:rPr>
        <w:t>5.554</w:t>
      </w:r>
      <w:r w:rsidRPr="00CD4944">
        <w:rPr>
          <w:rStyle w:val="Artdef"/>
          <w:sz w:val="22"/>
          <w:szCs w:val="18"/>
        </w:rPr>
        <w:tab/>
      </w:r>
      <w:r w:rsidR="0040727E" w:rsidRPr="0040727E">
        <w:rPr>
          <w:rStyle w:val="Artdef"/>
          <w:b w:val="0"/>
          <w:bCs/>
          <w:sz w:val="22"/>
          <w:szCs w:val="18"/>
        </w:rPr>
        <w:t>In the bands 43.5-47 GHz, 66-71 GHz, 95-100 GHz, 123-130 GHz, 191.8-200 GHz and 252-265 GHz, satellite links connecting land stations at specified fixed points are also authorized when used in conjunction with the mobile-satellite service or the radionavigation-satellite service. (WRC-2000)</w:t>
      </w:r>
    </w:p>
    <w:p w14:paraId="794C0DD2" w14:textId="77777777" w:rsidR="008E54A5" w:rsidRDefault="008E54A5" w:rsidP="00B22CE6">
      <w:pPr>
        <w:rPr>
          <w:sz w:val="22"/>
          <w:szCs w:val="18"/>
        </w:rPr>
      </w:pPr>
    </w:p>
    <w:p w14:paraId="399ED06A" w14:textId="39D619A6" w:rsidR="00716C36" w:rsidRPr="00B22CE6" w:rsidRDefault="00716C36" w:rsidP="00716C36">
      <w:r w:rsidRPr="00716C36">
        <w:rPr>
          <w:rStyle w:val="Artdef"/>
          <w:sz w:val="22"/>
          <w:szCs w:val="18"/>
        </w:rPr>
        <w:t>5.562B</w:t>
      </w:r>
      <w:r w:rsidRPr="00CD4944">
        <w:rPr>
          <w:rStyle w:val="Artdef"/>
          <w:sz w:val="22"/>
          <w:szCs w:val="18"/>
        </w:rPr>
        <w:tab/>
      </w:r>
      <w:r>
        <w:t>In the frequency bands 105-109.5 GHz, 111.8-114.25 GHz and 217-226 GHz, the use of this allocation is limited to space-based radio astronomy only. (WRC-2019)</w:t>
      </w:r>
    </w:p>
    <w:p w14:paraId="7ED9AF1C" w14:textId="0413DEB4" w:rsidR="008F3B43" w:rsidRPr="00CD4944" w:rsidRDefault="008F3B43" w:rsidP="008F3B43">
      <w:pPr>
        <w:pStyle w:val="Note"/>
        <w:rPr>
          <w:sz w:val="22"/>
          <w:szCs w:val="18"/>
        </w:rPr>
      </w:pPr>
      <w:r w:rsidRPr="00CD4944">
        <w:rPr>
          <w:rStyle w:val="Artdef"/>
          <w:sz w:val="22"/>
          <w:szCs w:val="18"/>
        </w:rPr>
        <w:t>5.</w:t>
      </w:r>
      <w:r w:rsidR="001731BB">
        <w:rPr>
          <w:rStyle w:val="Artdef"/>
          <w:sz w:val="22"/>
          <w:szCs w:val="18"/>
        </w:rPr>
        <w:t>563A</w:t>
      </w:r>
      <w:r w:rsidRPr="00CD4944">
        <w:rPr>
          <w:rStyle w:val="Artdef"/>
          <w:sz w:val="22"/>
          <w:szCs w:val="18"/>
        </w:rPr>
        <w:tab/>
      </w:r>
      <w:r w:rsidR="00A068A8" w:rsidRPr="00A068A8">
        <w:rPr>
          <w:sz w:val="22"/>
          <w:szCs w:val="18"/>
        </w:rPr>
        <w:t>In the bands 200-209 GHz, 235-238 GHz, 250-252 GHz and 265-275 GHz, ground-based passive atmospheric sensing is carried out to monitor atmospheric constituents. (WRC-2000)</w:t>
      </w:r>
      <w:r w:rsidRPr="00CD4944">
        <w:rPr>
          <w:sz w:val="22"/>
          <w:szCs w:val="18"/>
        </w:rPr>
        <w:t xml:space="preserve"> </w:t>
      </w:r>
    </w:p>
    <w:p w14:paraId="001FC8D3" w14:textId="2E3548BA" w:rsidR="008F3B43" w:rsidRDefault="0039386B" w:rsidP="008F3B43">
      <w:pPr>
        <w:rPr>
          <w:sz w:val="22"/>
          <w:szCs w:val="18"/>
        </w:rPr>
      </w:pPr>
      <w:r w:rsidRPr="00CD4944">
        <w:rPr>
          <w:rStyle w:val="Artdef"/>
          <w:sz w:val="22"/>
          <w:szCs w:val="18"/>
        </w:rPr>
        <w:t>5.</w:t>
      </w:r>
      <w:r>
        <w:rPr>
          <w:rStyle w:val="Artdef"/>
          <w:sz w:val="22"/>
          <w:szCs w:val="18"/>
        </w:rPr>
        <w:t>563B</w:t>
      </w:r>
      <w:r w:rsidRPr="00CD4944">
        <w:rPr>
          <w:rStyle w:val="Artdef"/>
          <w:sz w:val="22"/>
          <w:szCs w:val="18"/>
        </w:rPr>
        <w:tab/>
      </w:r>
      <w:r w:rsidR="00572079" w:rsidRPr="00572079">
        <w:rPr>
          <w:sz w:val="22"/>
          <w:szCs w:val="18"/>
        </w:rPr>
        <w:t>The band 237.9-238 GHz is also allocated to the Earth exploration-satellite service (active) and the space research service (active) for spaceborne cloud radars only. (WRC-2000)</w:t>
      </w:r>
    </w:p>
    <w:p w14:paraId="03595F5C" w14:textId="77777777" w:rsidR="00E26309" w:rsidRPr="00E26309" w:rsidRDefault="008E54A5" w:rsidP="00E26309">
      <w:pPr>
        <w:rPr>
          <w:rStyle w:val="Artdef"/>
          <w:b w:val="0"/>
          <w:bCs/>
          <w:sz w:val="22"/>
          <w:szCs w:val="18"/>
        </w:rPr>
      </w:pPr>
      <w:r w:rsidRPr="008E54A5">
        <w:rPr>
          <w:rStyle w:val="Artdef"/>
          <w:sz w:val="22"/>
          <w:szCs w:val="18"/>
        </w:rPr>
        <w:t>5.565</w:t>
      </w:r>
      <w:r w:rsidRPr="00CD4944">
        <w:rPr>
          <w:rStyle w:val="Artdef"/>
          <w:sz w:val="22"/>
          <w:szCs w:val="18"/>
        </w:rPr>
        <w:tab/>
      </w:r>
      <w:r w:rsidR="00E26309" w:rsidRPr="00E26309">
        <w:rPr>
          <w:rStyle w:val="Artdef"/>
          <w:b w:val="0"/>
          <w:bCs/>
          <w:sz w:val="22"/>
          <w:szCs w:val="18"/>
        </w:rPr>
        <w:t xml:space="preserve">The following frequency bands in the range 275-1 000 GHz are identified for use by administrations for passive service applications: </w:t>
      </w:r>
    </w:p>
    <w:p w14:paraId="16AC02E6" w14:textId="77777777" w:rsidR="00E26309" w:rsidRPr="00E26309" w:rsidRDefault="00E26309" w:rsidP="00E26309">
      <w:pPr>
        <w:rPr>
          <w:rStyle w:val="Artdef"/>
          <w:b w:val="0"/>
          <w:bCs/>
          <w:sz w:val="22"/>
          <w:szCs w:val="18"/>
        </w:rPr>
      </w:pPr>
      <w:r w:rsidRPr="00E26309">
        <w:rPr>
          <w:rStyle w:val="Artdef"/>
          <w:b w:val="0"/>
          <w:bCs/>
          <w:sz w:val="22"/>
          <w:szCs w:val="18"/>
        </w:rPr>
        <w:t xml:space="preserve">– radio astronomy service: 275-323 GHz, 327-371 GHz, 388-424 GHz, 426-442 GHz,453-510 GHz, 623-711 GHz, 795-909 GHz and 926-945 </w:t>
      </w:r>
      <w:proofErr w:type="gramStart"/>
      <w:r w:rsidRPr="00E26309">
        <w:rPr>
          <w:rStyle w:val="Artdef"/>
          <w:b w:val="0"/>
          <w:bCs/>
          <w:sz w:val="22"/>
          <w:szCs w:val="18"/>
        </w:rPr>
        <w:t>GHz;</w:t>
      </w:r>
      <w:proofErr w:type="gramEnd"/>
    </w:p>
    <w:p w14:paraId="5FF7E70D" w14:textId="77777777" w:rsidR="00E26309" w:rsidRPr="00E26309" w:rsidRDefault="00E26309" w:rsidP="00E26309">
      <w:pPr>
        <w:rPr>
          <w:rStyle w:val="Artdef"/>
          <w:b w:val="0"/>
          <w:bCs/>
          <w:sz w:val="22"/>
          <w:szCs w:val="18"/>
        </w:rPr>
      </w:pPr>
      <w:r w:rsidRPr="00E26309">
        <w:rPr>
          <w:rStyle w:val="Artdef"/>
          <w:b w:val="0"/>
          <w:bCs/>
          <w:sz w:val="22"/>
          <w:szCs w:val="18"/>
        </w:rPr>
        <w:t>– Earth exploration-satellite service (passive) and space research service (passive): 275-286 GHz, 296-306 GHz, 313-356 GHz, 361-365 GHz, 369-392 GHz, 397-399 GHz, 409-411 GHz, 416-434 GHz, 439-467 GHz, 477-502 GHz, 523-527 GHz, 538-581 GHz, 611-630 GHz, 634-654 GHz, 657-692 GHz, 713-718 GHz, 729-733 GHz, 750-754 GHz, 771-776 GHz, 823-846 GHz, 850-854 GHz, 857-862 GHz, 866-882 GHz, 905-928 GHz, 951-956 GHz, 968-973 GHz and 985-990 GHz.</w:t>
      </w:r>
    </w:p>
    <w:p w14:paraId="4467D216" w14:textId="77777777" w:rsidR="00E26309" w:rsidRPr="00E26309" w:rsidRDefault="00E26309" w:rsidP="00E26309">
      <w:pPr>
        <w:rPr>
          <w:rStyle w:val="Artdef"/>
          <w:b w:val="0"/>
          <w:bCs/>
          <w:sz w:val="22"/>
          <w:szCs w:val="18"/>
        </w:rPr>
      </w:pPr>
      <w:r w:rsidRPr="00E26309">
        <w:rPr>
          <w:rStyle w:val="Artdef"/>
          <w:b w:val="0"/>
          <w:bCs/>
          <w:sz w:val="22"/>
          <w:szCs w:val="18"/>
        </w:rPr>
        <w:t>The use of the range 275-1 000 GHz by the passive services does not preclude use of this range by active services. Administrations wishing to make frequencies in the 275-1 000 GHz range available for active service applications are urged to take all practicable steps to protect these passive services from harmful interference until the date when the Table of Frequency Allocations is established in the above-mentioned 275-1 000 GHz frequency range.</w:t>
      </w:r>
    </w:p>
    <w:p w14:paraId="3989C2BB" w14:textId="5DF37334" w:rsidR="008E54A5" w:rsidRPr="00E26309" w:rsidRDefault="00E26309" w:rsidP="00E26309">
      <w:pPr>
        <w:rPr>
          <w:b/>
          <w:bCs/>
        </w:rPr>
      </w:pPr>
      <w:r w:rsidRPr="00E26309">
        <w:rPr>
          <w:rStyle w:val="Artdef"/>
          <w:b w:val="0"/>
          <w:bCs/>
          <w:sz w:val="22"/>
          <w:szCs w:val="18"/>
        </w:rPr>
        <w:t>All frequencies in the range 1 000-3 000 GHz may be used by both active and passive services. (WRC-12)</w:t>
      </w:r>
    </w:p>
    <w:p w14:paraId="6843250C" w14:textId="27202623" w:rsidR="00597D73" w:rsidRPr="00ED4057" w:rsidRDefault="00597D73" w:rsidP="00597D73">
      <w:pPr>
        <w:pStyle w:val="Section1"/>
        <w:rPr>
          <w:lang w:val="en-US"/>
        </w:rPr>
      </w:pPr>
      <w:r w:rsidRPr="00ED4057">
        <w:rPr>
          <w:lang w:val="en-US"/>
        </w:rPr>
        <w:t>Relevant ITU-R Recommendations and Reports</w:t>
      </w:r>
    </w:p>
    <w:p w14:paraId="1763D253" w14:textId="466464CE" w:rsidR="00597D73" w:rsidRPr="00ED4057" w:rsidRDefault="00597D73" w:rsidP="00597D73">
      <w:pPr>
        <w:rPr>
          <w:i/>
          <w:iCs/>
          <w:lang w:val="en-US"/>
        </w:rPr>
      </w:pPr>
      <w:r w:rsidRPr="00ED4057">
        <w:rPr>
          <w:i/>
          <w:iCs/>
          <w:lang w:val="en-US"/>
        </w:rPr>
        <w:t>Recommendations</w:t>
      </w:r>
    </w:p>
    <w:p w14:paraId="214F7A17" w14:textId="49D416B1" w:rsidR="00597D73" w:rsidRPr="008E102C" w:rsidRDefault="00FE7947" w:rsidP="00597D73">
      <w:pPr>
        <w:ind w:left="2268" w:hanging="2268"/>
        <w:rPr>
          <w:i/>
          <w:iCs/>
          <w:lang w:val="en-US"/>
        </w:rPr>
      </w:pPr>
      <w:r w:rsidRPr="008E102C">
        <w:rPr>
          <w:lang w:val="en-US"/>
        </w:rPr>
        <w:lastRenderedPageBreak/>
        <w:t xml:space="preserve">ITU-R </w:t>
      </w:r>
      <w:hyperlink r:id="rId17" w:history="1">
        <w:r w:rsidR="00A70381" w:rsidRPr="00F43493">
          <w:rPr>
            <w:rStyle w:val="Hyperlink"/>
          </w:rPr>
          <w:t>RS.1813</w:t>
        </w:r>
      </w:hyperlink>
      <w:r w:rsidRPr="008E102C">
        <w:rPr>
          <w:lang w:val="en-US"/>
        </w:rPr>
        <w:tab/>
      </w:r>
      <w:r w:rsidRPr="008E102C">
        <w:rPr>
          <w:lang w:val="en-US"/>
        </w:rPr>
        <w:tab/>
      </w:r>
      <w:r w:rsidRPr="008E102C">
        <w:rPr>
          <w:i/>
          <w:iCs/>
          <w:lang w:val="en-US"/>
        </w:rPr>
        <w:t>Reference antenna pattern for passive sensors operating in the Earth exploration-satellite service (passive) to be used in compatibility analyses in the frequency range 1.4-450 GHz</w:t>
      </w:r>
    </w:p>
    <w:p w14:paraId="34B8FBFA" w14:textId="16427360" w:rsidR="00C61279" w:rsidRPr="00AF0079" w:rsidRDefault="00C61279" w:rsidP="00C61279">
      <w:pPr>
        <w:ind w:left="2268" w:hanging="2268"/>
        <w:rPr>
          <w:i/>
          <w:iCs/>
          <w:lang w:val="en-US"/>
        </w:rPr>
      </w:pPr>
      <w:r w:rsidRPr="00AF0079">
        <w:rPr>
          <w:lang w:val="en-US"/>
        </w:rPr>
        <w:t xml:space="preserve">ITU-R </w:t>
      </w:r>
      <w:hyperlink r:id="rId18" w:history="1">
        <w:r w:rsidR="00A70381" w:rsidRPr="00F43493">
          <w:rPr>
            <w:rStyle w:val="Hyperlink"/>
          </w:rPr>
          <w:t>RS.181</w:t>
        </w:r>
        <w:r w:rsidR="00A70381">
          <w:rPr>
            <w:rStyle w:val="Hyperlink"/>
          </w:rPr>
          <w:t>5</w:t>
        </w:r>
      </w:hyperlink>
      <w:r w:rsidRPr="00AF0079">
        <w:rPr>
          <w:lang w:val="en-US"/>
        </w:rPr>
        <w:tab/>
      </w:r>
      <w:r w:rsidRPr="00AF0079">
        <w:rPr>
          <w:lang w:val="en-US"/>
        </w:rPr>
        <w:tab/>
      </w:r>
      <w:r w:rsidRPr="00AF0079">
        <w:rPr>
          <w:i/>
          <w:iCs/>
          <w:lang w:val="en-US"/>
        </w:rPr>
        <w:t xml:space="preserve">Characterization and assessment of aggregate interference to the Earth exploration-satellite service (passive) sensor operations from multiple sources of </w:t>
      </w:r>
      <w:proofErr w:type="spellStart"/>
      <w:proofErr w:type="gramStart"/>
      <w:r w:rsidRPr="00AF0079">
        <w:rPr>
          <w:i/>
          <w:iCs/>
          <w:lang w:val="en-US"/>
        </w:rPr>
        <w:t>man made</w:t>
      </w:r>
      <w:proofErr w:type="spellEnd"/>
      <w:proofErr w:type="gramEnd"/>
      <w:r w:rsidRPr="00AF0079">
        <w:rPr>
          <w:i/>
          <w:iCs/>
          <w:lang w:val="en-US"/>
        </w:rPr>
        <w:t xml:space="preserve"> emissions</w:t>
      </w:r>
    </w:p>
    <w:p w14:paraId="30B8EFF9" w14:textId="53CA5785" w:rsidR="003E7712" w:rsidRPr="00493664" w:rsidRDefault="003E7712" w:rsidP="003E7712">
      <w:pPr>
        <w:ind w:left="2268" w:hanging="2268"/>
        <w:rPr>
          <w:i/>
          <w:iCs/>
          <w:lang w:val="en-US" w:eastAsia="zh-CN"/>
        </w:rPr>
      </w:pPr>
      <w:r w:rsidRPr="00493664">
        <w:rPr>
          <w:lang w:val="en-US" w:eastAsia="zh-CN"/>
        </w:rPr>
        <w:t xml:space="preserve">ITU-R </w:t>
      </w:r>
      <w:hyperlink r:id="rId19" w:history="1">
        <w:r w:rsidR="00881BDE" w:rsidRPr="00F43493">
          <w:rPr>
            <w:rStyle w:val="Hyperlink"/>
          </w:rPr>
          <w:t>RS.1861</w:t>
        </w:r>
      </w:hyperlink>
      <w:r w:rsidRPr="00493664">
        <w:rPr>
          <w:lang w:val="en-US" w:eastAsia="zh-CN"/>
        </w:rPr>
        <w:tab/>
      </w:r>
      <w:r w:rsidRPr="00493664">
        <w:rPr>
          <w:lang w:val="en-US" w:eastAsia="zh-CN"/>
        </w:rPr>
        <w:tab/>
      </w:r>
      <w:r w:rsidRPr="00493664">
        <w:rPr>
          <w:i/>
          <w:iCs/>
          <w:lang w:val="en-US" w:eastAsia="zh-CN"/>
        </w:rPr>
        <w:t>Typical technical and operational characteristics of Earth exploration-satellite service (passive) systems using allocations between 1.4 and 275 GHz</w:t>
      </w:r>
    </w:p>
    <w:p w14:paraId="41DAF115" w14:textId="06E479F8" w:rsidR="003E7712" w:rsidRDefault="003E7712" w:rsidP="003E7712">
      <w:pPr>
        <w:ind w:left="2268" w:hanging="2268"/>
        <w:rPr>
          <w:i/>
          <w:iCs/>
          <w:lang w:val="en-US" w:eastAsia="zh-CN"/>
        </w:rPr>
      </w:pPr>
      <w:r w:rsidRPr="00AF0079">
        <w:rPr>
          <w:lang w:val="en-US" w:eastAsia="zh-CN"/>
        </w:rPr>
        <w:t xml:space="preserve">ITU-R </w:t>
      </w:r>
      <w:hyperlink r:id="rId20" w:history="1">
        <w:r w:rsidR="00312097" w:rsidRPr="00F43493">
          <w:rPr>
            <w:rStyle w:val="Hyperlink"/>
          </w:rPr>
          <w:t>RS.2017</w:t>
        </w:r>
      </w:hyperlink>
      <w:r w:rsidRPr="00AF0079">
        <w:rPr>
          <w:lang w:val="en-US" w:eastAsia="zh-CN"/>
        </w:rPr>
        <w:tab/>
      </w:r>
      <w:r w:rsidRPr="00AF0079">
        <w:rPr>
          <w:lang w:val="en-US" w:eastAsia="zh-CN"/>
        </w:rPr>
        <w:tab/>
      </w:r>
      <w:r w:rsidRPr="00AF0079">
        <w:rPr>
          <w:i/>
          <w:iCs/>
          <w:lang w:val="en-US" w:eastAsia="zh-CN"/>
        </w:rPr>
        <w:t>Performance and interference criteria for satellite passive remote sensing</w:t>
      </w:r>
    </w:p>
    <w:p w14:paraId="66880C0B" w14:textId="5A2D3B26" w:rsidR="00E61AC0" w:rsidRDefault="00E61AC0" w:rsidP="003E7712">
      <w:pPr>
        <w:ind w:left="2268" w:hanging="2268"/>
        <w:rPr>
          <w:i/>
          <w:iCs/>
          <w:lang w:val="en-US" w:eastAsia="zh-CN"/>
        </w:rPr>
      </w:pPr>
      <w:r>
        <w:rPr>
          <w:lang w:val="en-US" w:eastAsia="zh-CN"/>
        </w:rPr>
        <w:t xml:space="preserve">ITU-R </w:t>
      </w:r>
      <w:hyperlink r:id="rId21" w:history="1">
        <w:r w:rsidR="00A70381" w:rsidRPr="00F43493">
          <w:rPr>
            <w:rStyle w:val="Hyperlink"/>
          </w:rPr>
          <w:t>RS.</w:t>
        </w:r>
        <w:r w:rsidR="00A70381">
          <w:rPr>
            <w:rStyle w:val="Hyperlink"/>
          </w:rPr>
          <w:t>2105</w:t>
        </w:r>
      </w:hyperlink>
      <w:r w:rsidR="00815BBC">
        <w:rPr>
          <w:lang w:val="en-US" w:eastAsia="zh-CN"/>
        </w:rPr>
        <w:tab/>
      </w:r>
      <w:r w:rsidR="00815BBC">
        <w:rPr>
          <w:lang w:val="en-US" w:eastAsia="zh-CN"/>
        </w:rPr>
        <w:tab/>
      </w:r>
      <w:r w:rsidR="00815BBC" w:rsidRPr="00815BBC">
        <w:rPr>
          <w:i/>
          <w:iCs/>
          <w:lang w:val="en-US" w:eastAsia="zh-CN"/>
        </w:rPr>
        <w:t>Typical technical and operational characteristics of Earth exploration-satellite service (active) systems using allocations between 432 MHz and 238 GHz</w:t>
      </w:r>
    </w:p>
    <w:p w14:paraId="54B66F6C" w14:textId="7AC3B914" w:rsidR="000947F9" w:rsidRDefault="00552264" w:rsidP="003E7712">
      <w:pPr>
        <w:ind w:left="2268" w:hanging="2268"/>
        <w:rPr>
          <w:rStyle w:val="WMOAgendaItem"/>
          <w:rFonts w:eastAsia="Arial"/>
          <w:i/>
          <w:iCs/>
        </w:rPr>
      </w:pPr>
      <w:r>
        <w:t xml:space="preserve">ITU-R </w:t>
      </w:r>
      <w:hyperlink r:id="rId22" w:history="1">
        <w:r>
          <w:rPr>
            <w:rStyle w:val="Hyperlink"/>
            <w:rFonts w:eastAsia="Arial"/>
            <w:szCs w:val="24"/>
          </w:rPr>
          <w:t>RS.2431</w:t>
        </w:r>
      </w:hyperlink>
      <w:r w:rsidR="000947F9" w:rsidRPr="00552264">
        <w:rPr>
          <w:rStyle w:val="Hyperlink"/>
          <w:rFonts w:eastAsia="Arial"/>
          <w:szCs w:val="24"/>
          <w:u w:val="none"/>
        </w:rPr>
        <w:tab/>
      </w:r>
      <w:r w:rsidR="000947F9" w:rsidRPr="00552264">
        <w:rPr>
          <w:rStyle w:val="Hyperlink"/>
          <w:rFonts w:eastAsia="Arial"/>
          <w:szCs w:val="24"/>
          <w:u w:val="none"/>
        </w:rPr>
        <w:tab/>
      </w:r>
      <w:r w:rsidR="000947F9">
        <w:rPr>
          <w:rStyle w:val="WMOAgendaItem"/>
          <w:rFonts w:eastAsia="Arial"/>
          <w:i/>
          <w:iCs/>
        </w:rPr>
        <w:t>T</w:t>
      </w:r>
      <w:r w:rsidR="000947F9" w:rsidRPr="00B40183">
        <w:rPr>
          <w:rStyle w:val="WMOAgendaItem"/>
          <w:rFonts w:eastAsia="Arial"/>
          <w:i/>
          <w:iCs/>
        </w:rPr>
        <w:t>echnical and operational characteristics of EESS (passive) systems in the range 275-450 GHz</w:t>
      </w:r>
    </w:p>
    <w:p w14:paraId="5B3C9F35" w14:textId="77777777" w:rsidR="000947F9" w:rsidRPr="00B40183" w:rsidRDefault="000947F9" w:rsidP="003E7712">
      <w:pPr>
        <w:ind w:left="2268" w:hanging="2268"/>
        <w:rPr>
          <w:lang w:val="en-US" w:eastAsia="zh-CN"/>
        </w:rPr>
      </w:pPr>
    </w:p>
    <w:p w14:paraId="5D7FB7B1" w14:textId="77777777" w:rsidR="000E2A35" w:rsidRPr="00ED4057" w:rsidRDefault="000E2A35" w:rsidP="00C61279">
      <w:pPr>
        <w:ind w:left="2268" w:hanging="2268"/>
        <w:rPr>
          <w:i/>
          <w:iCs/>
          <w:lang w:val="en-US"/>
        </w:rPr>
      </w:pPr>
    </w:p>
    <w:p w14:paraId="2F8C030E" w14:textId="03BBFA58" w:rsidR="000117CF" w:rsidRPr="00ED4057" w:rsidRDefault="000117CF" w:rsidP="00C61279">
      <w:pPr>
        <w:ind w:left="2268" w:hanging="2268"/>
        <w:rPr>
          <w:i/>
          <w:iCs/>
          <w:lang w:val="en-US"/>
        </w:rPr>
      </w:pPr>
      <w:r w:rsidRPr="00ED4057">
        <w:rPr>
          <w:i/>
          <w:iCs/>
          <w:lang w:val="en-US"/>
        </w:rPr>
        <w:t>Contributed Recommendations</w:t>
      </w:r>
    </w:p>
    <w:p w14:paraId="5CA5989C" w14:textId="5BB7A8D9" w:rsidR="00386DCF" w:rsidRPr="007D14AC" w:rsidRDefault="00F44CCD" w:rsidP="005867FB">
      <w:pPr>
        <w:ind w:left="2268" w:hanging="2268"/>
        <w:rPr>
          <w:lang w:val="en-US" w:eastAsia="zh-CN"/>
        </w:rPr>
      </w:pPr>
      <w:r>
        <w:rPr>
          <w:lang w:val="en-US" w:eastAsia="zh-CN"/>
        </w:rPr>
        <w:t xml:space="preserve"> </w:t>
      </w:r>
      <w:r w:rsidR="00386DCF">
        <w:rPr>
          <w:lang w:val="en-US" w:eastAsia="zh-CN"/>
        </w:rPr>
        <w:br/>
      </w:r>
    </w:p>
    <w:p w14:paraId="07FB0D81" w14:textId="0FC53EBE" w:rsidR="000947F9" w:rsidRDefault="005144BF" w:rsidP="000947F9">
      <w:pPr>
        <w:pStyle w:val="Heading1"/>
        <w:numPr>
          <w:ilvl w:val="0"/>
          <w:numId w:val="1"/>
        </w:numPr>
        <w:rPr>
          <w:lang w:val="en-US" w:eastAsia="zh-CN"/>
        </w:rPr>
      </w:pPr>
      <w:bookmarkStart w:id="23" w:name="_Toc174198132"/>
      <w:r w:rsidRPr="00FB23AF">
        <w:rPr>
          <w:lang w:val="en-US" w:eastAsia="zh-CN"/>
        </w:rPr>
        <w:t>T</w:t>
      </w:r>
      <w:r w:rsidR="00A27A9B" w:rsidRPr="00FB23AF">
        <w:rPr>
          <w:lang w:val="en-US" w:eastAsia="zh-CN"/>
        </w:rPr>
        <w:t>echnical and operational characteristics from affected services</w:t>
      </w:r>
      <w:r w:rsidRPr="00FB23AF">
        <w:rPr>
          <w:lang w:val="en-US" w:eastAsia="zh-CN"/>
        </w:rPr>
        <w:t xml:space="preserve"> (EESS passive services)</w:t>
      </w:r>
      <w:bookmarkEnd w:id="23"/>
    </w:p>
    <w:p w14:paraId="1865324E" w14:textId="77777777" w:rsidR="000947F9" w:rsidRDefault="000947F9" w:rsidP="000947F9">
      <w:pPr>
        <w:rPr>
          <w:lang w:val="en-US" w:eastAsia="zh-CN"/>
        </w:rPr>
      </w:pPr>
    </w:p>
    <w:p w14:paraId="1B3B15C3" w14:textId="7EC11DD5" w:rsidR="000947F9" w:rsidRDefault="000947F9" w:rsidP="00B40183">
      <w:pPr>
        <w:pStyle w:val="Heading2"/>
        <w:rPr>
          <w:rStyle w:val="WMOAgendaItem"/>
          <w:rFonts w:eastAsia="Arial"/>
        </w:rPr>
      </w:pPr>
      <w:r>
        <w:rPr>
          <w:rStyle w:val="WMOAgendaItem"/>
          <w:rFonts w:eastAsia="Arial"/>
        </w:rPr>
        <w:t>General Notes</w:t>
      </w:r>
    </w:p>
    <w:p w14:paraId="25A362E0" w14:textId="1902CB39" w:rsidR="000947F9" w:rsidRPr="000947F9" w:rsidRDefault="000947F9" w:rsidP="000947F9">
      <w:pPr>
        <w:rPr>
          <w:lang w:val="en-US" w:eastAsia="zh-CN"/>
        </w:rPr>
      </w:pPr>
      <w:r>
        <w:rPr>
          <w:rStyle w:val="WMOAgendaItem"/>
          <w:rFonts w:eastAsia="Arial"/>
        </w:rPr>
        <w:t xml:space="preserve">Antenna patterns for EESS (passive) are provided in Recommendation </w:t>
      </w:r>
      <w:hyperlink r:id="rId23" w:history="1">
        <w:r w:rsidRPr="00A37F87">
          <w:rPr>
            <w:rStyle w:val="Hyperlink"/>
            <w:rFonts w:eastAsia="Arial"/>
            <w:szCs w:val="24"/>
          </w:rPr>
          <w:t>ITU-R RS.1813</w:t>
        </w:r>
      </w:hyperlink>
      <w:r>
        <w:rPr>
          <w:rStyle w:val="WMOAgendaItem"/>
          <w:rFonts w:eastAsia="Arial"/>
        </w:rPr>
        <w:t>.</w:t>
      </w:r>
    </w:p>
    <w:p w14:paraId="1250B887" w14:textId="77777777" w:rsidR="000947F9" w:rsidRPr="000947F9" w:rsidRDefault="000947F9" w:rsidP="00B40183">
      <w:pPr>
        <w:rPr>
          <w:lang w:val="en-US" w:eastAsia="zh-CN"/>
        </w:rPr>
      </w:pPr>
    </w:p>
    <w:p w14:paraId="1426A3EF" w14:textId="0053EE0B" w:rsidR="00C94A85" w:rsidRPr="00FB23AF" w:rsidRDefault="00C94A85" w:rsidP="00B40183">
      <w:pPr>
        <w:pStyle w:val="Heading2"/>
        <w:ind w:left="0" w:firstLine="0"/>
        <w:rPr>
          <w:lang w:val="en-US"/>
        </w:rPr>
      </w:pPr>
      <w:bookmarkStart w:id="24" w:name="_Toc174198133"/>
      <w:r w:rsidRPr="00FB23AF">
        <w:rPr>
          <w:lang w:val="en-US"/>
        </w:rPr>
        <w:t>2.</w:t>
      </w:r>
      <w:r w:rsidR="00BA39BC">
        <w:rPr>
          <w:lang w:val="en-US"/>
        </w:rPr>
        <w:t>1</w:t>
      </w:r>
      <w:r w:rsidRPr="00FB23AF">
        <w:rPr>
          <w:lang w:val="en-US"/>
        </w:rPr>
        <w:tab/>
        <w:t>231-275 GHz systems</w:t>
      </w:r>
      <w:bookmarkEnd w:id="24"/>
    </w:p>
    <w:p w14:paraId="296BC797" w14:textId="77777777" w:rsidR="00C94A85" w:rsidRPr="00FB23AF" w:rsidRDefault="00C94A85" w:rsidP="00C94A85">
      <w:pPr>
        <w:pStyle w:val="Section1"/>
        <w:rPr>
          <w:lang w:val="en-US"/>
        </w:rPr>
      </w:pPr>
      <w:r w:rsidRPr="00FB23AF">
        <w:rPr>
          <w:lang w:val="en-US"/>
        </w:rPr>
        <w:t xml:space="preserve">Typical parameters of passive sensors operating in the 231-275 GHz frequency band </w:t>
      </w:r>
    </w:p>
    <w:p w14:paraId="32A4ADC8" w14:textId="77777777" w:rsidR="000947F9" w:rsidRDefault="00C94A85" w:rsidP="00C94A85">
      <w:pPr>
        <w:rPr>
          <w:lang w:val="en-US"/>
        </w:rPr>
      </w:pPr>
      <w:r w:rsidRPr="00FB23AF">
        <w:rPr>
          <w:lang w:val="en-US"/>
        </w:rPr>
        <w:t xml:space="preserve">The 231-275 GHz frequency band is essential for the measurement of </w:t>
      </w:r>
      <w:r w:rsidR="0063728E" w:rsidRPr="00FB23AF">
        <w:rPr>
          <w:lang w:val="en-US"/>
        </w:rPr>
        <w:t>atmospheric trace</w:t>
      </w:r>
      <w:r w:rsidR="00340590">
        <w:rPr>
          <w:lang w:val="en-US"/>
        </w:rPr>
        <w:t xml:space="preserve"> gases</w:t>
      </w:r>
      <w:r w:rsidR="00EC10CF" w:rsidRPr="00FB23AF">
        <w:rPr>
          <w:lang w:val="en-US"/>
        </w:rPr>
        <w:t xml:space="preserve"> using passive remote sensing satellite </w:t>
      </w:r>
      <w:r w:rsidR="005107F7" w:rsidRPr="00FB23AF">
        <w:rPr>
          <w:lang w:val="en-US"/>
        </w:rPr>
        <w:t>limb sounders</w:t>
      </w:r>
      <w:r w:rsidR="00F15599" w:rsidRPr="00FB23AF">
        <w:rPr>
          <w:lang w:val="en-US"/>
        </w:rPr>
        <w:t>. Specifically, at the 240</w:t>
      </w:r>
      <w:r w:rsidR="00340590">
        <w:rPr>
          <w:lang w:val="en-US"/>
        </w:rPr>
        <w:t xml:space="preserve"> </w:t>
      </w:r>
      <w:r w:rsidR="00F15599" w:rsidRPr="00FB23AF">
        <w:rPr>
          <w:lang w:val="en-US"/>
        </w:rPr>
        <w:t>GHz</w:t>
      </w:r>
      <w:r w:rsidR="00EC10CF" w:rsidRPr="00FB23AF">
        <w:rPr>
          <w:lang w:val="en-US"/>
        </w:rPr>
        <w:t xml:space="preserve"> part of the spectrum, </w:t>
      </w:r>
      <w:r w:rsidR="00816705" w:rsidRPr="00FB23AF">
        <w:rPr>
          <w:lang w:val="en-US"/>
        </w:rPr>
        <w:t xml:space="preserve">data products include measurements of carbon monoxide, </w:t>
      </w:r>
      <w:r w:rsidR="008A2517" w:rsidRPr="00FB23AF">
        <w:rPr>
          <w:lang w:val="en-US"/>
        </w:rPr>
        <w:t xml:space="preserve">nitric acid </w:t>
      </w:r>
      <w:r w:rsidR="00BF5294" w:rsidRPr="00FB23AF">
        <w:rPr>
          <w:lang w:val="en-US"/>
        </w:rPr>
        <w:t xml:space="preserve">in the upper and lower stratosphere, </w:t>
      </w:r>
      <w:r w:rsidR="00477FD2" w:rsidRPr="00FB23AF">
        <w:rPr>
          <w:lang w:val="en-US"/>
        </w:rPr>
        <w:t>cloud ice water content</w:t>
      </w:r>
      <w:r w:rsidR="00886FA4" w:rsidRPr="00FB23AF">
        <w:rPr>
          <w:lang w:val="en-US"/>
        </w:rPr>
        <w:t xml:space="preserve"> (IWC)</w:t>
      </w:r>
      <w:r w:rsidR="00477FD2" w:rsidRPr="00FB23AF">
        <w:rPr>
          <w:lang w:val="en-US"/>
        </w:rPr>
        <w:t>,</w:t>
      </w:r>
      <w:r w:rsidR="00742DAA" w:rsidRPr="00FB23AF">
        <w:rPr>
          <w:lang w:val="en-US"/>
        </w:rPr>
        <w:t xml:space="preserve"> </w:t>
      </w:r>
      <w:r w:rsidR="00FF39D8">
        <w:rPr>
          <w:lang w:val="en-US"/>
        </w:rPr>
        <w:t>i</w:t>
      </w:r>
      <w:r w:rsidR="00D33906">
        <w:rPr>
          <w:lang w:val="en-US"/>
        </w:rPr>
        <w:t xml:space="preserve">ce </w:t>
      </w:r>
      <w:r w:rsidR="00FF39D8">
        <w:rPr>
          <w:lang w:val="en-US"/>
        </w:rPr>
        <w:t>w</w:t>
      </w:r>
      <w:r w:rsidR="00D33906">
        <w:rPr>
          <w:lang w:val="en-US"/>
        </w:rPr>
        <w:t xml:space="preserve">ater </w:t>
      </w:r>
      <w:r w:rsidR="00FF39D8">
        <w:rPr>
          <w:lang w:val="en-US"/>
        </w:rPr>
        <w:t>p</w:t>
      </w:r>
      <w:r w:rsidR="00D33906">
        <w:rPr>
          <w:lang w:val="en-US"/>
        </w:rPr>
        <w:t>ath (</w:t>
      </w:r>
      <w:r w:rsidR="00742DAA" w:rsidRPr="00FB23AF">
        <w:rPr>
          <w:lang w:val="en-US"/>
        </w:rPr>
        <w:t>IWP</w:t>
      </w:r>
      <w:r w:rsidR="00D33906">
        <w:rPr>
          <w:lang w:val="en-US"/>
        </w:rPr>
        <w:t>)</w:t>
      </w:r>
      <w:r w:rsidR="00742DAA" w:rsidRPr="00FB23AF">
        <w:rPr>
          <w:lang w:val="en-US"/>
        </w:rPr>
        <w:t>, ozone</w:t>
      </w:r>
      <w:r w:rsidR="00635B63">
        <w:rPr>
          <w:lang w:val="en-US"/>
        </w:rPr>
        <w:t xml:space="preserve">, volcanic </w:t>
      </w:r>
      <w:r w:rsidR="00E06585">
        <w:rPr>
          <w:lang w:val="en-US"/>
        </w:rPr>
        <w:t xml:space="preserve">sulfur dioxide, and improve the quality of upper tropospheric </w:t>
      </w:r>
      <w:r w:rsidR="00323FA5">
        <w:rPr>
          <w:lang w:val="en-US"/>
        </w:rPr>
        <w:t>water vapor measurements.</w:t>
      </w:r>
      <w:r w:rsidR="00F15599">
        <w:rPr>
          <w:color w:val="FF0000"/>
          <w:lang w:val="en-US"/>
        </w:rPr>
        <w:t xml:space="preserve"> </w:t>
      </w:r>
      <w:r w:rsidRPr="00323FA5">
        <w:rPr>
          <w:lang w:val="en-US"/>
        </w:rPr>
        <w:t>Table 2.2.1 summarize</w:t>
      </w:r>
      <w:r w:rsidR="00DC192B">
        <w:rPr>
          <w:lang w:val="en-US"/>
        </w:rPr>
        <w:t>s</w:t>
      </w:r>
      <w:r w:rsidRPr="00323FA5">
        <w:rPr>
          <w:lang w:val="en-US"/>
        </w:rPr>
        <w:t xml:space="preserve"> the parameters of passive sensors that are or will be operating within the 231 and 275 GHz frequency band.</w:t>
      </w:r>
      <w:r w:rsidR="00FB23AF" w:rsidRPr="00323FA5">
        <w:rPr>
          <w:lang w:val="en-US"/>
        </w:rPr>
        <w:t xml:space="preserve"> </w:t>
      </w:r>
    </w:p>
    <w:p w14:paraId="3F97CC6D" w14:textId="59B4B0F7" w:rsidR="000947F9" w:rsidRDefault="000947F9" w:rsidP="00C94A85">
      <w:pPr>
        <w:rPr>
          <w:rStyle w:val="WMOAgendaItem"/>
          <w:rFonts w:eastAsia="Arial"/>
        </w:rPr>
      </w:pPr>
      <w:r>
        <w:rPr>
          <w:rStyle w:val="WMOAgendaItem"/>
          <w:rFonts w:eastAsia="Arial"/>
        </w:rPr>
        <w:t>T</w:t>
      </w:r>
      <w:r w:rsidRPr="00336B41">
        <w:rPr>
          <w:rStyle w:val="WMOAgendaItem"/>
          <w:rFonts w:eastAsia="Arial"/>
        </w:rPr>
        <w:t xml:space="preserve">he </w:t>
      </w:r>
      <w:r>
        <w:rPr>
          <w:rStyle w:val="WMOAgendaItem"/>
          <w:rFonts w:eastAsia="Arial"/>
        </w:rPr>
        <w:t xml:space="preserve">technical and operational characteristics of EESS (passive) systems in the range </w:t>
      </w:r>
      <w:r w:rsidRPr="00336B41">
        <w:rPr>
          <w:rStyle w:val="WMOAgendaItem"/>
          <w:rFonts w:eastAsia="Arial"/>
        </w:rPr>
        <w:t>231.5-275</w:t>
      </w:r>
      <w:r>
        <w:rPr>
          <w:rStyle w:val="WMOAgendaItem"/>
          <w:rFonts w:eastAsia="Arial"/>
        </w:rPr>
        <w:t> </w:t>
      </w:r>
      <w:r w:rsidRPr="00336B41">
        <w:rPr>
          <w:rStyle w:val="WMOAgendaItem"/>
          <w:rFonts w:eastAsia="Arial"/>
        </w:rPr>
        <w:t xml:space="preserve">GHz </w:t>
      </w:r>
      <w:r>
        <w:rPr>
          <w:rStyle w:val="WMOAgendaItem"/>
          <w:rFonts w:eastAsia="Arial"/>
        </w:rPr>
        <w:t xml:space="preserve">are given in section 6.20 of Recommendation </w:t>
      </w:r>
      <w:hyperlink r:id="rId24" w:history="1">
        <w:r w:rsidRPr="006F0A2F">
          <w:rPr>
            <w:rStyle w:val="Hyperlink"/>
            <w:rFonts w:eastAsia="Arial"/>
            <w:szCs w:val="24"/>
          </w:rPr>
          <w:t>ITU-R RS.1861</w:t>
        </w:r>
      </w:hyperlink>
      <w:r>
        <w:rPr>
          <w:rStyle w:val="WMOAgendaItem"/>
          <w:rFonts w:eastAsia="Arial"/>
        </w:rPr>
        <w:t>.</w:t>
      </w:r>
    </w:p>
    <w:p w14:paraId="2673E84C" w14:textId="7C44D58A" w:rsidR="000947F9" w:rsidRPr="00B40183" w:rsidRDefault="000947F9" w:rsidP="00C94A85">
      <w:pPr>
        <w:rPr>
          <w:rFonts w:eastAsia="Arial"/>
          <w:szCs w:val="24"/>
        </w:rPr>
      </w:pPr>
      <w:r>
        <w:rPr>
          <w:rStyle w:val="WMOAgendaItem"/>
          <w:rFonts w:eastAsia="Arial"/>
        </w:rPr>
        <w:t>Finally, t</w:t>
      </w:r>
      <w:r w:rsidRPr="00336B41">
        <w:rPr>
          <w:rStyle w:val="WMOAgendaItem"/>
          <w:rFonts w:eastAsia="Arial"/>
        </w:rPr>
        <w:t xml:space="preserve">he </w:t>
      </w:r>
      <w:r>
        <w:rPr>
          <w:rStyle w:val="WMOAgendaItem"/>
          <w:rFonts w:eastAsia="Arial"/>
        </w:rPr>
        <w:t xml:space="preserve">characteristics of EESS (active) systems in the band </w:t>
      </w:r>
      <w:r w:rsidRPr="00DD225C">
        <w:t>237.9-238 G</w:t>
      </w:r>
      <w:r w:rsidRPr="00336B41">
        <w:rPr>
          <w:rStyle w:val="WMOAgendaItem"/>
          <w:rFonts w:eastAsia="Arial"/>
        </w:rPr>
        <w:t xml:space="preserve">Hz </w:t>
      </w:r>
      <w:r>
        <w:rPr>
          <w:rStyle w:val="WMOAgendaItem"/>
          <w:rFonts w:eastAsia="Arial"/>
        </w:rPr>
        <w:t xml:space="preserve">are given in section 7.14 of Recommendation </w:t>
      </w:r>
      <w:hyperlink r:id="rId25" w:history="1">
        <w:r w:rsidRPr="00F75ACC">
          <w:rPr>
            <w:rStyle w:val="Hyperlink"/>
            <w:rFonts w:eastAsia="Arial"/>
            <w:szCs w:val="24"/>
          </w:rPr>
          <w:t>ITU-R RS.2105</w:t>
        </w:r>
      </w:hyperlink>
      <w:r>
        <w:rPr>
          <w:rStyle w:val="WMOAgendaItem"/>
          <w:rFonts w:eastAsia="Arial"/>
        </w:rPr>
        <w:t>.</w:t>
      </w:r>
    </w:p>
    <w:p w14:paraId="49414B66" w14:textId="77777777" w:rsidR="00C94A85" w:rsidRPr="00510CE8" w:rsidRDefault="00C94A85" w:rsidP="00C94A85">
      <w:pPr>
        <w:rPr>
          <w:lang w:val="en-US"/>
        </w:rPr>
      </w:pPr>
    </w:p>
    <w:p w14:paraId="68F66D5B" w14:textId="3F008F9E" w:rsidR="00C94A85" w:rsidRPr="00510CE8" w:rsidRDefault="00C94A85" w:rsidP="00C94A85">
      <w:pPr>
        <w:pStyle w:val="Heading2"/>
        <w:rPr>
          <w:lang w:val="en-US"/>
        </w:rPr>
      </w:pPr>
      <w:bookmarkStart w:id="25" w:name="_Toc174198134"/>
      <w:r w:rsidRPr="00510CE8">
        <w:rPr>
          <w:lang w:val="en-US"/>
        </w:rPr>
        <w:t>2.</w:t>
      </w:r>
      <w:r w:rsidR="00BA39BC">
        <w:rPr>
          <w:lang w:val="en-US"/>
        </w:rPr>
        <w:t>2</w:t>
      </w:r>
      <w:r w:rsidRPr="00510CE8">
        <w:rPr>
          <w:lang w:val="en-US"/>
        </w:rPr>
        <w:tab/>
        <w:t>275-700 GHz systems</w:t>
      </w:r>
      <w:bookmarkEnd w:id="25"/>
    </w:p>
    <w:p w14:paraId="50CE2C13" w14:textId="77777777" w:rsidR="00C94A85" w:rsidRPr="00510CE8" w:rsidRDefault="00C94A85" w:rsidP="00C94A85">
      <w:pPr>
        <w:pStyle w:val="Section1"/>
        <w:rPr>
          <w:lang w:val="en-US"/>
        </w:rPr>
      </w:pPr>
      <w:r w:rsidRPr="00510CE8">
        <w:rPr>
          <w:lang w:val="en-US"/>
        </w:rPr>
        <w:t xml:space="preserve">Typical parameters of passive sensors operating in the 275-700 GHz frequency band </w:t>
      </w:r>
    </w:p>
    <w:p w14:paraId="39A18F16" w14:textId="77777777" w:rsidR="000947F9" w:rsidRDefault="00C94A85" w:rsidP="00C94A85">
      <w:pPr>
        <w:rPr>
          <w:lang w:val="en-US"/>
        </w:rPr>
      </w:pPr>
      <w:r w:rsidRPr="00510CE8">
        <w:rPr>
          <w:lang w:val="en-US"/>
        </w:rPr>
        <w:t xml:space="preserve">The 275-700 GHz </w:t>
      </w:r>
      <w:r w:rsidR="00340590" w:rsidRPr="00FB23AF">
        <w:rPr>
          <w:lang w:val="en-US"/>
        </w:rPr>
        <w:t>frequency band is essential for the measurement of atmospheric trace</w:t>
      </w:r>
      <w:r w:rsidR="00340590">
        <w:rPr>
          <w:lang w:val="en-US"/>
        </w:rPr>
        <w:t xml:space="preserve"> gases</w:t>
      </w:r>
      <w:r w:rsidR="00340590" w:rsidRPr="00FB23AF">
        <w:rPr>
          <w:lang w:val="en-US"/>
        </w:rPr>
        <w:t xml:space="preserve"> using passive remote sensing satellite limb sounders. Specifically, at the </w:t>
      </w:r>
      <w:r w:rsidR="00340590">
        <w:rPr>
          <w:lang w:val="en-US"/>
        </w:rPr>
        <w:t>6</w:t>
      </w:r>
      <w:r w:rsidR="00A23EA7">
        <w:rPr>
          <w:lang w:val="en-US"/>
        </w:rPr>
        <w:t xml:space="preserve">40 GHz band </w:t>
      </w:r>
      <w:r w:rsidR="00A23EA7" w:rsidRPr="00FB23AF">
        <w:rPr>
          <w:lang w:val="en-US"/>
        </w:rPr>
        <w:t>data products include measurements of</w:t>
      </w:r>
      <w:r w:rsidR="00A23EA7">
        <w:rPr>
          <w:lang w:val="en-US"/>
        </w:rPr>
        <w:t xml:space="preserve"> </w:t>
      </w:r>
      <w:r w:rsidR="00510CE8">
        <w:rPr>
          <w:lang w:val="en-US"/>
        </w:rPr>
        <w:t>bromi</w:t>
      </w:r>
      <w:r w:rsidR="00560FBF">
        <w:rPr>
          <w:lang w:val="en-US"/>
        </w:rPr>
        <w:t>n</w:t>
      </w:r>
      <w:r w:rsidR="00510CE8">
        <w:rPr>
          <w:lang w:val="en-US"/>
        </w:rPr>
        <w:t xml:space="preserve">e </w:t>
      </w:r>
      <w:r w:rsidR="00A23EA7">
        <w:rPr>
          <w:lang w:val="en-US"/>
        </w:rPr>
        <w:t>mon</w:t>
      </w:r>
      <w:r w:rsidR="00510CE8">
        <w:rPr>
          <w:lang w:val="en-US"/>
        </w:rPr>
        <w:t>o</w:t>
      </w:r>
      <w:r w:rsidR="00072668">
        <w:rPr>
          <w:lang w:val="en-US"/>
        </w:rPr>
        <w:t>xide,</w:t>
      </w:r>
      <w:r w:rsidR="006516AB" w:rsidRPr="006516AB">
        <w:t xml:space="preserve"> </w:t>
      </w:r>
      <w:r w:rsidR="006516AB">
        <w:rPr>
          <w:lang w:val="en-US"/>
        </w:rPr>
        <w:t>m</w:t>
      </w:r>
      <w:r w:rsidR="006516AB" w:rsidRPr="006516AB">
        <w:rPr>
          <w:lang w:val="en-US"/>
        </w:rPr>
        <w:t xml:space="preserve">ethyl </w:t>
      </w:r>
      <w:r w:rsidR="006516AB">
        <w:rPr>
          <w:lang w:val="en-US"/>
        </w:rPr>
        <w:t>c</w:t>
      </w:r>
      <w:r w:rsidR="006516AB" w:rsidRPr="006516AB">
        <w:rPr>
          <w:lang w:val="en-US"/>
        </w:rPr>
        <w:t>hloride</w:t>
      </w:r>
      <w:r w:rsidR="006329E1">
        <w:rPr>
          <w:lang w:val="en-US"/>
        </w:rPr>
        <w:t>,</w:t>
      </w:r>
      <w:r w:rsidR="006329E1" w:rsidRPr="006329E1">
        <w:t xml:space="preserve"> </w:t>
      </w:r>
      <w:r w:rsidR="006329E1">
        <w:t>m</w:t>
      </w:r>
      <w:r w:rsidR="006329E1" w:rsidRPr="006329E1">
        <w:rPr>
          <w:lang w:val="en-US"/>
        </w:rPr>
        <w:t xml:space="preserve">ethyl </w:t>
      </w:r>
      <w:r w:rsidR="006329E1">
        <w:rPr>
          <w:lang w:val="en-US"/>
        </w:rPr>
        <w:t>c</w:t>
      </w:r>
      <w:r w:rsidR="006329E1" w:rsidRPr="006329E1">
        <w:rPr>
          <w:lang w:val="en-US"/>
        </w:rPr>
        <w:t>yanide</w:t>
      </w:r>
      <w:r w:rsidR="006329E1">
        <w:rPr>
          <w:lang w:val="en-US"/>
        </w:rPr>
        <w:t>,</w:t>
      </w:r>
      <w:r w:rsidR="00270D86">
        <w:rPr>
          <w:lang w:val="en-US"/>
        </w:rPr>
        <w:t xml:space="preserve"> methanol,</w:t>
      </w:r>
      <w:r w:rsidR="006329E1">
        <w:rPr>
          <w:lang w:val="en-US"/>
        </w:rPr>
        <w:t xml:space="preserve"> </w:t>
      </w:r>
      <w:r w:rsidR="00270D86">
        <w:rPr>
          <w:lang w:val="en-US"/>
        </w:rPr>
        <w:t>c</w:t>
      </w:r>
      <w:r w:rsidR="00270D86" w:rsidRPr="00270D86">
        <w:rPr>
          <w:lang w:val="en-US"/>
        </w:rPr>
        <w:t xml:space="preserve">hlorine </w:t>
      </w:r>
      <w:r w:rsidR="00270D86">
        <w:rPr>
          <w:lang w:val="en-US"/>
        </w:rPr>
        <w:t>m</w:t>
      </w:r>
      <w:r w:rsidR="00270D86" w:rsidRPr="00270D86">
        <w:rPr>
          <w:lang w:val="en-US"/>
        </w:rPr>
        <w:t>onoxide</w:t>
      </w:r>
      <w:r w:rsidR="00270D86">
        <w:rPr>
          <w:lang w:val="en-US"/>
        </w:rPr>
        <w:t>,</w:t>
      </w:r>
      <w:r w:rsidR="00F00B73" w:rsidRPr="00F00B73">
        <w:t xml:space="preserve"> </w:t>
      </w:r>
      <w:r w:rsidR="00F00B73">
        <w:rPr>
          <w:lang w:val="en-US"/>
        </w:rPr>
        <w:t>h</w:t>
      </w:r>
      <w:r w:rsidR="00F00B73" w:rsidRPr="00F00B73">
        <w:rPr>
          <w:lang w:val="en-US"/>
        </w:rPr>
        <w:t xml:space="preserve">ydrogen </w:t>
      </w:r>
      <w:r w:rsidR="00F00B73">
        <w:rPr>
          <w:lang w:val="en-US"/>
        </w:rPr>
        <w:t>c</w:t>
      </w:r>
      <w:r w:rsidR="00F00B73" w:rsidRPr="00F00B73">
        <w:rPr>
          <w:lang w:val="en-US"/>
        </w:rPr>
        <w:t>hloride</w:t>
      </w:r>
      <w:r w:rsidR="00F00B73">
        <w:rPr>
          <w:lang w:val="en-US"/>
        </w:rPr>
        <w:t xml:space="preserve">, hydroperoxyl, </w:t>
      </w:r>
      <w:r w:rsidR="007A2C77">
        <w:rPr>
          <w:lang w:val="en-US"/>
        </w:rPr>
        <w:t>h</w:t>
      </w:r>
      <w:r w:rsidR="007A2C77" w:rsidRPr="007A2C77">
        <w:rPr>
          <w:lang w:val="en-US"/>
        </w:rPr>
        <w:t xml:space="preserve">ypochlorous </w:t>
      </w:r>
      <w:r w:rsidR="007A2C77">
        <w:rPr>
          <w:lang w:val="en-US"/>
        </w:rPr>
        <w:t>a</w:t>
      </w:r>
      <w:r w:rsidR="007A2C77" w:rsidRPr="007A2C77">
        <w:rPr>
          <w:lang w:val="en-US"/>
        </w:rPr>
        <w:t>cid</w:t>
      </w:r>
      <w:r w:rsidR="007A2C77">
        <w:rPr>
          <w:lang w:val="en-US"/>
        </w:rPr>
        <w:t>,</w:t>
      </w:r>
      <w:r w:rsidR="00F25F4D">
        <w:rPr>
          <w:lang w:val="en-US"/>
        </w:rPr>
        <w:t xml:space="preserve"> volcanic s</w:t>
      </w:r>
      <w:r w:rsidR="00F25F4D" w:rsidRPr="00F25F4D">
        <w:rPr>
          <w:lang w:val="en-US"/>
        </w:rPr>
        <w:t xml:space="preserve">ulfur </w:t>
      </w:r>
      <w:r w:rsidR="00F25F4D">
        <w:rPr>
          <w:lang w:val="en-US"/>
        </w:rPr>
        <w:t>d</w:t>
      </w:r>
      <w:r w:rsidR="00F25F4D" w:rsidRPr="00F25F4D">
        <w:rPr>
          <w:lang w:val="en-US"/>
        </w:rPr>
        <w:t>ioxide</w:t>
      </w:r>
      <w:r w:rsidR="00F25F4D">
        <w:rPr>
          <w:lang w:val="en-US"/>
        </w:rPr>
        <w:t>,</w:t>
      </w:r>
      <w:r w:rsidR="00575D08" w:rsidRPr="00575D08">
        <w:t xml:space="preserve"> </w:t>
      </w:r>
      <w:r w:rsidR="00575D08">
        <w:rPr>
          <w:lang w:val="en-US"/>
        </w:rPr>
        <w:t>m</w:t>
      </w:r>
      <w:r w:rsidR="00575D08" w:rsidRPr="00575D08">
        <w:rPr>
          <w:lang w:val="en-US"/>
        </w:rPr>
        <w:t xml:space="preserve">ethyl </w:t>
      </w:r>
      <w:r w:rsidR="00575D08">
        <w:rPr>
          <w:lang w:val="en-US"/>
        </w:rPr>
        <w:t>c</w:t>
      </w:r>
      <w:r w:rsidR="00575D08" w:rsidRPr="00575D08">
        <w:rPr>
          <w:lang w:val="en-US"/>
        </w:rPr>
        <w:t>yanide</w:t>
      </w:r>
      <w:r w:rsidR="00575D08">
        <w:rPr>
          <w:lang w:val="en-US"/>
        </w:rPr>
        <w:t xml:space="preserve">, </w:t>
      </w:r>
      <w:r w:rsidR="0007474E">
        <w:rPr>
          <w:lang w:val="en-US"/>
        </w:rPr>
        <w:t xml:space="preserve">nitric acid, </w:t>
      </w:r>
      <w:r w:rsidR="0007474E" w:rsidRPr="00FB23AF">
        <w:rPr>
          <w:lang w:val="en-US"/>
        </w:rPr>
        <w:t xml:space="preserve">cloud ice water content (IWC), </w:t>
      </w:r>
      <w:r w:rsidR="0007474E">
        <w:rPr>
          <w:lang w:val="en-US"/>
        </w:rPr>
        <w:t>ice water path (</w:t>
      </w:r>
      <w:r w:rsidR="0007474E" w:rsidRPr="00FB23AF">
        <w:rPr>
          <w:lang w:val="en-US"/>
        </w:rPr>
        <w:t>IWP</w:t>
      </w:r>
      <w:r w:rsidR="0007474E">
        <w:rPr>
          <w:lang w:val="en-US"/>
        </w:rPr>
        <w:t>)</w:t>
      </w:r>
      <w:r w:rsidR="0007474E" w:rsidRPr="00FB23AF">
        <w:rPr>
          <w:lang w:val="en-US"/>
        </w:rPr>
        <w:t xml:space="preserve">, </w:t>
      </w:r>
      <w:r w:rsidR="00D938B1">
        <w:rPr>
          <w:lang w:val="en-US"/>
        </w:rPr>
        <w:t xml:space="preserve">nitrous oxide, </w:t>
      </w:r>
      <w:proofErr w:type="gramStart"/>
      <w:r w:rsidR="00D938B1">
        <w:rPr>
          <w:lang w:val="en-US"/>
        </w:rPr>
        <w:t>ozone</w:t>
      </w:r>
      <w:r w:rsidR="00F25F4D">
        <w:rPr>
          <w:lang w:val="en-US"/>
        </w:rPr>
        <w:t xml:space="preserve">  and</w:t>
      </w:r>
      <w:proofErr w:type="gramEnd"/>
      <w:r w:rsidR="00F25F4D">
        <w:rPr>
          <w:lang w:val="en-US"/>
        </w:rPr>
        <w:t xml:space="preserve"> improve the quality of upper tropospheric water vapor measurements.</w:t>
      </w:r>
      <w:r w:rsidR="00560FBF">
        <w:rPr>
          <w:lang w:val="en-US"/>
        </w:rPr>
        <w:t xml:space="preserve"> </w:t>
      </w:r>
      <w:r w:rsidR="00072668">
        <w:rPr>
          <w:lang w:val="en-US"/>
        </w:rPr>
        <w:t xml:space="preserve"> </w:t>
      </w:r>
      <w:r w:rsidRPr="00510CE8">
        <w:rPr>
          <w:lang w:val="en-US"/>
        </w:rPr>
        <w:t xml:space="preserve"> </w:t>
      </w:r>
      <w:r w:rsidRPr="00DC192B">
        <w:rPr>
          <w:lang w:val="en-US"/>
        </w:rPr>
        <w:t>Table 2.</w:t>
      </w:r>
      <w:r w:rsidR="00DC192B" w:rsidRPr="00DC192B">
        <w:rPr>
          <w:lang w:val="en-US"/>
        </w:rPr>
        <w:t>3</w:t>
      </w:r>
      <w:r w:rsidRPr="00DC192B">
        <w:rPr>
          <w:lang w:val="en-US"/>
        </w:rPr>
        <w:t>.</w:t>
      </w:r>
      <w:r w:rsidR="00DC192B" w:rsidRPr="00DC192B">
        <w:rPr>
          <w:lang w:val="en-US"/>
        </w:rPr>
        <w:t>1</w:t>
      </w:r>
      <w:r w:rsidRPr="00DC192B">
        <w:rPr>
          <w:lang w:val="en-US"/>
        </w:rPr>
        <w:t xml:space="preserve"> summarize</w:t>
      </w:r>
      <w:r w:rsidR="00DC192B" w:rsidRPr="00DC192B">
        <w:rPr>
          <w:lang w:val="en-US"/>
        </w:rPr>
        <w:t>s</w:t>
      </w:r>
      <w:r w:rsidRPr="00DC192B">
        <w:rPr>
          <w:lang w:val="en-US"/>
        </w:rPr>
        <w:t xml:space="preserve"> the parameters of passive sensors that are or will be operating within the 275 and 700 GHz frequency band</w:t>
      </w:r>
      <w:r w:rsidR="00DC192B">
        <w:rPr>
          <w:lang w:val="en-US"/>
        </w:rPr>
        <w:t>.</w:t>
      </w:r>
      <w:r w:rsidR="006516AB" w:rsidRPr="00DC192B">
        <w:rPr>
          <w:lang w:val="en-US"/>
        </w:rPr>
        <w:t xml:space="preserve"> </w:t>
      </w:r>
    </w:p>
    <w:p w14:paraId="2C194402" w14:textId="77777777" w:rsidR="000947F9" w:rsidRDefault="000947F9" w:rsidP="000947F9">
      <w:pPr>
        <w:rPr>
          <w:rStyle w:val="WMOAgendaItem"/>
          <w:rFonts w:eastAsia="Arial"/>
        </w:rPr>
      </w:pPr>
      <w:r>
        <w:rPr>
          <w:rStyle w:val="WMOAgendaItem"/>
          <w:rFonts w:eastAsia="Arial"/>
        </w:rPr>
        <w:t>T</w:t>
      </w:r>
      <w:r w:rsidRPr="00336B41">
        <w:rPr>
          <w:rStyle w:val="WMOAgendaItem"/>
          <w:rFonts w:eastAsia="Arial"/>
        </w:rPr>
        <w:t xml:space="preserve">he </w:t>
      </w:r>
      <w:r>
        <w:rPr>
          <w:rStyle w:val="WMOAgendaItem"/>
          <w:rFonts w:eastAsia="Arial"/>
        </w:rPr>
        <w:t xml:space="preserve">technical and operational characteristics of EESS (passive) systems in the range </w:t>
      </w:r>
      <w:r w:rsidRPr="00336B41">
        <w:rPr>
          <w:rStyle w:val="WMOAgendaItem"/>
          <w:rFonts w:eastAsia="Arial"/>
        </w:rPr>
        <w:t>275</w:t>
      </w:r>
      <w:r>
        <w:rPr>
          <w:rStyle w:val="WMOAgendaItem"/>
          <w:rFonts w:eastAsia="Arial"/>
        </w:rPr>
        <w:t>-450</w:t>
      </w:r>
      <w:r w:rsidRPr="00336B41">
        <w:rPr>
          <w:rStyle w:val="WMOAgendaItem"/>
          <w:rFonts w:eastAsia="Arial"/>
        </w:rPr>
        <w:t xml:space="preserve"> GHz </w:t>
      </w:r>
      <w:r>
        <w:rPr>
          <w:rStyle w:val="WMOAgendaItem"/>
          <w:rFonts w:eastAsia="Arial"/>
        </w:rPr>
        <w:t xml:space="preserve">are given in Report </w:t>
      </w:r>
      <w:hyperlink r:id="rId26" w:history="1">
        <w:r w:rsidRPr="00F75ACC">
          <w:rPr>
            <w:rStyle w:val="Hyperlink"/>
            <w:rFonts w:eastAsia="Arial"/>
            <w:szCs w:val="24"/>
          </w:rPr>
          <w:t>ITU-R RS.2431</w:t>
        </w:r>
      </w:hyperlink>
      <w:r>
        <w:rPr>
          <w:rStyle w:val="WMOAgendaItem"/>
          <w:rFonts w:eastAsia="Arial"/>
        </w:rPr>
        <w:t>.</w:t>
      </w:r>
    </w:p>
    <w:p w14:paraId="769241B9" w14:textId="6052D3AC" w:rsidR="000947F9" w:rsidRDefault="000947F9" w:rsidP="000947F9">
      <w:pPr>
        <w:rPr>
          <w:lang w:val="en-US"/>
        </w:rPr>
      </w:pPr>
      <w:r>
        <w:rPr>
          <w:rStyle w:val="WMOAgendaItem"/>
          <w:rFonts w:eastAsia="Arial"/>
        </w:rPr>
        <w:t>T</w:t>
      </w:r>
      <w:r w:rsidRPr="00336B41">
        <w:rPr>
          <w:rStyle w:val="WMOAgendaItem"/>
          <w:rFonts w:eastAsia="Arial"/>
        </w:rPr>
        <w:t xml:space="preserve">he </w:t>
      </w:r>
      <w:r>
        <w:rPr>
          <w:rStyle w:val="WMOAgendaItem"/>
          <w:rFonts w:eastAsia="Arial"/>
        </w:rPr>
        <w:t>characteristics of EESS (passive) systems in the range 450-700 GHz are currently not fully documented. WP 7C will provide this information at a later stage.</w:t>
      </w:r>
    </w:p>
    <w:p w14:paraId="4C6E200C" w14:textId="36DD878A" w:rsidR="00D36C93" w:rsidRPr="007D14AC" w:rsidRDefault="0073071A" w:rsidP="00B40183">
      <w:pPr>
        <w:pStyle w:val="Heading2"/>
        <w:rPr>
          <w:lang w:val="en-US" w:eastAsia="zh-CN"/>
        </w:rPr>
      </w:pPr>
      <w:bookmarkStart w:id="26" w:name="_Toc174198135"/>
      <w:r>
        <w:t>2.3</w:t>
      </w:r>
      <w:r>
        <w:tab/>
      </w:r>
      <w:r w:rsidR="00D36C93">
        <w:t>Protection criteria for EESS (passive)</w:t>
      </w:r>
      <w:bookmarkEnd w:id="26"/>
    </w:p>
    <w:p w14:paraId="37D03890" w14:textId="77777777" w:rsidR="00D36C93" w:rsidRPr="00883B1C" w:rsidRDefault="00D36C93" w:rsidP="00D36C93">
      <w:pPr>
        <w:rPr>
          <w:lang w:val="en-US"/>
        </w:rPr>
      </w:pPr>
    </w:p>
    <w:p w14:paraId="3F678FEC" w14:textId="672AF1CF" w:rsidR="00F07DEF" w:rsidRDefault="00F07DEF" w:rsidP="00D36C93">
      <w:r w:rsidRPr="00F07DEF">
        <w:t xml:space="preserve"> </w:t>
      </w:r>
    </w:p>
    <w:p w14:paraId="11CF3D73" w14:textId="77777777" w:rsidR="000947F9" w:rsidRDefault="000947F9" w:rsidP="000947F9">
      <w:pPr>
        <w:rPr>
          <w:lang w:eastAsia="zh-CN"/>
        </w:rPr>
      </w:pPr>
      <w:r>
        <w:rPr>
          <w:lang w:eastAsia="zh-CN"/>
        </w:rPr>
        <w:t xml:space="preserve">For EESS (passive), the interference criteria are given in Table 2 of Recommendation </w:t>
      </w:r>
      <w:hyperlink r:id="rId27" w:history="1">
        <w:r w:rsidRPr="00A37F87">
          <w:rPr>
            <w:rStyle w:val="Hyperlink"/>
            <w:lang w:eastAsia="zh-CN"/>
          </w:rPr>
          <w:t>ITU-R RS.2017</w:t>
        </w:r>
      </w:hyperlink>
      <w:r>
        <w:rPr>
          <w:lang w:eastAsia="zh-CN"/>
        </w:rPr>
        <w:t xml:space="preserve">. </w:t>
      </w:r>
      <w:r w:rsidRPr="00585F19">
        <w:rPr>
          <w:lang w:eastAsia="zh-CN"/>
        </w:rPr>
        <w:t xml:space="preserve">The interference criteria in Recommendation </w:t>
      </w:r>
      <w:r w:rsidRPr="00A37F87">
        <w:rPr>
          <w:lang w:eastAsia="zh-CN"/>
        </w:rPr>
        <w:t>ITU-R RS.2017</w:t>
      </w:r>
      <w:r w:rsidRPr="00585F19">
        <w:rPr>
          <w:lang w:eastAsia="zh-CN"/>
        </w:rPr>
        <w:t xml:space="preserve"> are aggregate criteria for all sources of interference. </w:t>
      </w:r>
    </w:p>
    <w:p w14:paraId="2053BB46" w14:textId="77777777" w:rsidR="00F03F8E" w:rsidRDefault="000947F9" w:rsidP="00F03F8E">
      <w:pPr>
        <w:pStyle w:val="Normalsplit"/>
      </w:pPr>
      <w:r>
        <w:rPr>
          <w:lang w:eastAsia="zh-CN"/>
        </w:rPr>
        <w:t xml:space="preserve">It should also be noted that this Recommendation does not yet include the protection criteria for the newly allocated bands </w:t>
      </w:r>
      <w:r w:rsidRPr="00DD225C">
        <w:t>239.2-242.2 GHz and 244.2-247.2 GHz</w:t>
      </w:r>
      <w:r>
        <w:t xml:space="preserve">. The corresponding work will be undertaken within WP 7C but, at the current stage, interference criteria given in Report </w:t>
      </w:r>
      <w:hyperlink r:id="rId28" w:history="1">
        <w:r w:rsidRPr="00A37F87">
          <w:rPr>
            <w:rStyle w:val="Hyperlink"/>
            <w:szCs w:val="24"/>
          </w:rPr>
          <w:t>ITU-R RS.2535</w:t>
        </w:r>
      </w:hyperlink>
      <w:r>
        <w:t xml:space="preserve"> should be used (i.e. </w:t>
      </w:r>
      <w:r w:rsidRPr="0096711B">
        <w:rPr>
          <w:rFonts w:eastAsia="Calibri"/>
        </w:rPr>
        <w:t xml:space="preserve">the same protection criteria </w:t>
      </w:r>
      <w:r>
        <w:rPr>
          <w:rFonts w:eastAsia="Calibri"/>
        </w:rPr>
        <w:t xml:space="preserve">as specified in Recommendation </w:t>
      </w:r>
      <w:r w:rsidRPr="00A37F87">
        <w:rPr>
          <w:rFonts w:eastAsia="Calibri"/>
        </w:rPr>
        <w:t>ITU-R RS.2017</w:t>
      </w:r>
      <w:r>
        <w:rPr>
          <w:rFonts w:eastAsia="Calibri"/>
        </w:rPr>
        <w:t xml:space="preserve"> for</w:t>
      </w:r>
      <w:r w:rsidRPr="0096711B">
        <w:rPr>
          <w:rFonts w:eastAsia="Calibri"/>
        </w:rPr>
        <w:t xml:space="preserve"> the band 226-231.5 GHz</w:t>
      </w:r>
      <w:r>
        <w:t>).</w:t>
      </w:r>
    </w:p>
    <w:p w14:paraId="6F23062D" w14:textId="7AF74152" w:rsidR="00D36C93" w:rsidRPr="007D14AC" w:rsidRDefault="00E42DCD" w:rsidP="00B40183">
      <w:pPr>
        <w:pStyle w:val="Section1"/>
        <w:keepNext/>
        <w:rPr>
          <w:lang w:val="en-US" w:eastAsia="zh-CN"/>
        </w:rPr>
      </w:pPr>
      <w:r>
        <w:rPr>
          <w:lang w:val="en-US" w:eastAsia="zh-CN"/>
        </w:rPr>
        <w:t xml:space="preserve">Table 2.3.1 </w:t>
      </w:r>
      <w:r w:rsidR="00D36C93" w:rsidRPr="007D14AC">
        <w:rPr>
          <w:lang w:val="en-US" w:eastAsia="zh-CN"/>
        </w:rPr>
        <w:t>Protection criteria</w:t>
      </w:r>
      <w:r>
        <w:rPr>
          <w:lang w:val="en-US" w:eastAsia="zh-CN"/>
        </w:rPr>
        <w:t xml:space="preserve"> for EESS (passive)</w:t>
      </w:r>
      <w:r w:rsidR="00552264">
        <w:rPr>
          <w:lang w:val="en-US" w:eastAsia="zh-CN"/>
        </w:rPr>
        <w:t xml:space="preserve"> from RS.2017</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1" w:type="dxa"/>
          <w:right w:w="101" w:type="dxa"/>
        </w:tblCellMar>
        <w:tblLook w:val="0000" w:firstRow="0" w:lastRow="0" w:firstColumn="0" w:lastColumn="0" w:noHBand="0" w:noVBand="0"/>
      </w:tblPr>
      <w:tblGrid>
        <w:gridCol w:w="1928"/>
        <w:gridCol w:w="1928"/>
        <w:gridCol w:w="1927"/>
        <w:gridCol w:w="1928"/>
        <w:gridCol w:w="1928"/>
      </w:tblGrid>
      <w:tr w:rsidR="00D36C93" w:rsidRPr="007D14AC" w14:paraId="15060B6C" w14:textId="77777777" w:rsidTr="00E21A8D">
        <w:trPr>
          <w:cantSplit/>
          <w:trHeight w:val="20"/>
          <w:tblHeader/>
          <w:jc w:val="center"/>
        </w:trPr>
        <w:tc>
          <w:tcPr>
            <w:tcW w:w="1928" w:type="dxa"/>
            <w:tcMar>
              <w:top w:w="29" w:type="dxa"/>
              <w:bottom w:w="29" w:type="dxa"/>
            </w:tcMar>
            <w:vAlign w:val="center"/>
          </w:tcPr>
          <w:p w14:paraId="2DB0D540" w14:textId="77777777" w:rsidR="00D36C93" w:rsidRPr="00ED4057" w:rsidRDefault="00D36C93" w:rsidP="00E21A8D">
            <w:pPr>
              <w:pStyle w:val="Tablehead"/>
              <w:rPr>
                <w:lang w:val="en-US"/>
              </w:rPr>
            </w:pPr>
            <w:r w:rsidRPr="00ED4057">
              <w:rPr>
                <w:lang w:val="en-US"/>
              </w:rPr>
              <w:t xml:space="preserve">Frequency band(s) </w:t>
            </w:r>
            <w:r w:rsidRPr="00ED4057">
              <w:rPr>
                <w:lang w:val="en-US"/>
              </w:rPr>
              <w:br/>
              <w:t>(GHz)</w:t>
            </w:r>
          </w:p>
        </w:tc>
        <w:tc>
          <w:tcPr>
            <w:tcW w:w="1928" w:type="dxa"/>
            <w:tcMar>
              <w:top w:w="29" w:type="dxa"/>
              <w:bottom w:w="29" w:type="dxa"/>
            </w:tcMar>
            <w:vAlign w:val="center"/>
          </w:tcPr>
          <w:p w14:paraId="73F1B71D" w14:textId="77777777" w:rsidR="00D36C93" w:rsidRPr="00ED4057" w:rsidRDefault="00D36C93" w:rsidP="00E21A8D">
            <w:pPr>
              <w:pStyle w:val="Tablehead"/>
              <w:rPr>
                <w:lang w:val="en-US"/>
              </w:rPr>
            </w:pPr>
            <w:r w:rsidRPr="00ED4057">
              <w:rPr>
                <w:lang w:val="en-US"/>
              </w:rPr>
              <w:t>Reference bandwidth (MHz)</w:t>
            </w:r>
          </w:p>
        </w:tc>
        <w:tc>
          <w:tcPr>
            <w:tcW w:w="1927" w:type="dxa"/>
            <w:tcMar>
              <w:top w:w="29" w:type="dxa"/>
              <w:bottom w:w="29" w:type="dxa"/>
            </w:tcMar>
            <w:vAlign w:val="center"/>
          </w:tcPr>
          <w:p w14:paraId="1B0ABC96" w14:textId="77777777" w:rsidR="00D36C93" w:rsidRPr="00ED4057" w:rsidRDefault="00D36C93" w:rsidP="00E21A8D">
            <w:pPr>
              <w:pStyle w:val="Tablehead"/>
              <w:rPr>
                <w:lang w:val="en-US"/>
              </w:rPr>
            </w:pPr>
            <w:r w:rsidRPr="00ED4057">
              <w:rPr>
                <w:lang w:val="en-US"/>
              </w:rPr>
              <w:t xml:space="preserve">Maximum interference level </w:t>
            </w:r>
            <w:r w:rsidRPr="00ED4057">
              <w:rPr>
                <w:lang w:val="en-US"/>
              </w:rPr>
              <w:br/>
              <w:t>(</w:t>
            </w:r>
            <w:proofErr w:type="spellStart"/>
            <w:r w:rsidRPr="00ED4057">
              <w:rPr>
                <w:lang w:val="en-US"/>
              </w:rPr>
              <w:t>dBW</w:t>
            </w:r>
            <w:proofErr w:type="spellEnd"/>
            <w:r w:rsidRPr="00ED4057">
              <w:rPr>
                <w:lang w:val="en-US"/>
              </w:rPr>
              <w:t>)</w:t>
            </w:r>
          </w:p>
        </w:tc>
        <w:tc>
          <w:tcPr>
            <w:tcW w:w="1928" w:type="dxa"/>
            <w:tcMar>
              <w:top w:w="29" w:type="dxa"/>
              <w:bottom w:w="29" w:type="dxa"/>
            </w:tcMar>
            <w:vAlign w:val="center"/>
          </w:tcPr>
          <w:p w14:paraId="05F19373" w14:textId="77777777" w:rsidR="00D36C93" w:rsidRPr="007D14AC" w:rsidRDefault="00D36C93" w:rsidP="00E21A8D">
            <w:pPr>
              <w:pStyle w:val="Tablehead"/>
              <w:rPr>
                <w:lang w:val="en-US"/>
              </w:rPr>
            </w:pPr>
            <w:r w:rsidRPr="007D14AC">
              <w:rPr>
                <w:lang w:val="en-US"/>
              </w:rPr>
              <w:t xml:space="preserve">Percentage of area or time permissible interference level may be </w:t>
            </w:r>
            <w:proofErr w:type="gramStart"/>
            <w:r w:rsidRPr="007D14AC">
              <w:rPr>
                <w:lang w:val="en-US"/>
              </w:rPr>
              <w:t>exceeded</w:t>
            </w:r>
            <w:r w:rsidRPr="007D14AC">
              <w:rPr>
                <w:vertAlign w:val="superscript"/>
                <w:lang w:val="en-US"/>
              </w:rPr>
              <w:t>(</w:t>
            </w:r>
            <w:proofErr w:type="gramEnd"/>
            <w:r w:rsidRPr="007D14AC">
              <w:rPr>
                <w:vertAlign w:val="superscript"/>
                <w:lang w:val="en-US"/>
              </w:rPr>
              <w:t>1)</w:t>
            </w:r>
            <w:r w:rsidRPr="007D14AC">
              <w:rPr>
                <w:lang w:val="en-US"/>
              </w:rPr>
              <w:t xml:space="preserve"> (%)</w:t>
            </w:r>
          </w:p>
        </w:tc>
        <w:tc>
          <w:tcPr>
            <w:tcW w:w="1928" w:type="dxa"/>
            <w:tcMar>
              <w:top w:w="29" w:type="dxa"/>
              <w:bottom w:w="29" w:type="dxa"/>
            </w:tcMar>
            <w:vAlign w:val="center"/>
          </w:tcPr>
          <w:p w14:paraId="1FB244CC" w14:textId="77777777" w:rsidR="00D36C93" w:rsidRPr="00ED4057" w:rsidRDefault="00D36C93" w:rsidP="00E21A8D">
            <w:pPr>
              <w:pStyle w:val="Tablehead"/>
              <w:rPr>
                <w:lang w:val="en-US"/>
              </w:rPr>
            </w:pPr>
            <w:r w:rsidRPr="00ED4057">
              <w:rPr>
                <w:lang w:val="en-US"/>
              </w:rPr>
              <w:t xml:space="preserve">Scan mode </w:t>
            </w:r>
            <w:r w:rsidRPr="00ED4057">
              <w:rPr>
                <w:lang w:val="en-US"/>
              </w:rPr>
              <w:br/>
              <w:t xml:space="preserve">(N, C, </w:t>
            </w:r>
            <w:proofErr w:type="gramStart"/>
            <w:r w:rsidRPr="00ED4057">
              <w:rPr>
                <w:lang w:val="en-US"/>
              </w:rPr>
              <w:t>L)</w:t>
            </w:r>
            <w:r w:rsidRPr="00ED4057">
              <w:rPr>
                <w:vertAlign w:val="superscript"/>
                <w:lang w:val="en-US"/>
              </w:rPr>
              <w:t>(</w:t>
            </w:r>
            <w:proofErr w:type="gramEnd"/>
            <w:r w:rsidRPr="00ED4057">
              <w:rPr>
                <w:vertAlign w:val="superscript"/>
                <w:lang w:val="en-US"/>
              </w:rPr>
              <w:t>2)</w:t>
            </w:r>
          </w:p>
        </w:tc>
      </w:tr>
      <w:tr w:rsidR="00D36C93" w:rsidRPr="007D14AC" w14:paraId="10F7C070" w14:textId="77777777" w:rsidTr="00E21A8D">
        <w:trPr>
          <w:cantSplit/>
          <w:trHeight w:val="20"/>
          <w:tblHeader/>
          <w:jc w:val="center"/>
        </w:trPr>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23F0E263" w14:textId="77777777" w:rsidR="00D36C93" w:rsidRPr="00ED4057" w:rsidRDefault="00D36C93" w:rsidP="00E21A8D">
            <w:pPr>
              <w:pStyle w:val="Tabletext"/>
              <w:jc w:val="center"/>
              <w:rPr>
                <w:lang w:val="en-US"/>
              </w:rPr>
            </w:pPr>
            <w:r>
              <w:rPr>
                <w:lang w:val="en-US"/>
              </w:rPr>
              <w:t>231.5-275</w:t>
            </w:r>
          </w:p>
        </w:tc>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6B29B39F" w14:textId="77777777" w:rsidR="00D36C93" w:rsidRPr="00552264" w:rsidRDefault="00D36C93" w:rsidP="00E21A8D">
            <w:pPr>
              <w:pStyle w:val="Tabletext"/>
              <w:jc w:val="center"/>
              <w:rPr>
                <w:lang w:val="en-US"/>
              </w:rPr>
            </w:pPr>
            <w:r w:rsidRPr="00552264">
              <w:rPr>
                <w:lang w:val="en-US"/>
              </w:rPr>
              <w:t>100</w:t>
            </w:r>
          </w:p>
        </w:tc>
        <w:tc>
          <w:tcPr>
            <w:tcW w:w="1927"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39DCDBCA" w14:textId="77777777" w:rsidR="00D36C93" w:rsidRPr="00552264" w:rsidRDefault="00D36C93" w:rsidP="00E21A8D">
            <w:pPr>
              <w:pStyle w:val="Tabletext"/>
              <w:jc w:val="center"/>
              <w:rPr>
                <w:lang w:val="en-US"/>
              </w:rPr>
            </w:pPr>
            <w:r w:rsidRPr="00552264">
              <w:rPr>
                <w:lang w:val="en-US"/>
              </w:rPr>
              <w:t>−169</w:t>
            </w:r>
          </w:p>
        </w:tc>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68E8A621" w14:textId="77777777" w:rsidR="00D36C93" w:rsidRPr="00552264" w:rsidRDefault="00D36C93" w:rsidP="00E21A8D">
            <w:pPr>
              <w:pStyle w:val="Tabletext"/>
              <w:jc w:val="center"/>
              <w:rPr>
                <w:lang w:val="en-US"/>
              </w:rPr>
            </w:pPr>
            <w:r w:rsidRPr="00552264">
              <w:rPr>
                <w:lang w:val="en-US"/>
              </w:rPr>
              <w:t>0.01</w:t>
            </w:r>
          </w:p>
        </w:tc>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403A2059" w14:textId="77777777" w:rsidR="00D36C93" w:rsidRPr="00552264" w:rsidRDefault="00D36C93" w:rsidP="00E21A8D">
            <w:pPr>
              <w:pStyle w:val="Tabletext"/>
              <w:jc w:val="center"/>
              <w:rPr>
                <w:lang w:val="en-US"/>
              </w:rPr>
            </w:pPr>
            <w:r w:rsidRPr="00552264">
              <w:rPr>
                <w:lang w:val="en-US"/>
              </w:rPr>
              <w:t>N, C</w:t>
            </w:r>
          </w:p>
        </w:tc>
      </w:tr>
      <w:tr w:rsidR="00D36C93" w:rsidRPr="007D14AC" w14:paraId="6D007C1B" w14:textId="77777777" w:rsidTr="00E21A8D">
        <w:trPr>
          <w:cantSplit/>
          <w:trHeight w:val="20"/>
          <w:tblHeader/>
          <w:jc w:val="center"/>
        </w:trPr>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0B9E54D1" w14:textId="77777777" w:rsidR="00D36C93" w:rsidRPr="00ED4057" w:rsidRDefault="00D36C93" w:rsidP="00E21A8D">
            <w:pPr>
              <w:pStyle w:val="Tabletext"/>
              <w:jc w:val="center"/>
              <w:rPr>
                <w:lang w:val="en-US"/>
              </w:rPr>
            </w:pPr>
            <w:r>
              <w:rPr>
                <w:lang w:val="en-US"/>
              </w:rPr>
              <w:t>275-700</w:t>
            </w:r>
          </w:p>
        </w:tc>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54289E61" w14:textId="77777777" w:rsidR="00D36C93" w:rsidRPr="00552264" w:rsidRDefault="00D36C93" w:rsidP="00E21A8D">
            <w:pPr>
              <w:pStyle w:val="Tabletext"/>
              <w:jc w:val="center"/>
              <w:rPr>
                <w:lang w:val="en-US"/>
              </w:rPr>
            </w:pPr>
            <w:r w:rsidRPr="00552264">
              <w:rPr>
                <w:lang w:val="en-US"/>
              </w:rPr>
              <w:t>10</w:t>
            </w:r>
          </w:p>
        </w:tc>
        <w:tc>
          <w:tcPr>
            <w:tcW w:w="1927"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3550E1E1" w14:textId="77777777" w:rsidR="00D36C93" w:rsidRPr="00552264" w:rsidRDefault="00D36C93" w:rsidP="00E21A8D">
            <w:pPr>
              <w:pStyle w:val="Tabletext"/>
              <w:jc w:val="center"/>
              <w:rPr>
                <w:lang w:val="en-US"/>
              </w:rPr>
            </w:pPr>
            <w:r w:rsidRPr="00552264">
              <w:rPr>
                <w:lang w:val="en-US"/>
              </w:rPr>
              <w:t>−189</w:t>
            </w:r>
          </w:p>
        </w:tc>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7AF64B21" w14:textId="77777777" w:rsidR="00D36C93" w:rsidRPr="00552264" w:rsidRDefault="00D36C93" w:rsidP="00E21A8D">
            <w:pPr>
              <w:pStyle w:val="Tabletext"/>
              <w:jc w:val="center"/>
              <w:rPr>
                <w:lang w:val="en-US"/>
              </w:rPr>
            </w:pPr>
            <w:r w:rsidRPr="00552264">
              <w:rPr>
                <w:lang w:val="en-US"/>
              </w:rPr>
              <w:t>1</w:t>
            </w:r>
          </w:p>
        </w:tc>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55AD1B63" w14:textId="77777777" w:rsidR="00D36C93" w:rsidRPr="00552264" w:rsidRDefault="00D36C93" w:rsidP="00E21A8D">
            <w:pPr>
              <w:pStyle w:val="Tabletext"/>
              <w:jc w:val="center"/>
              <w:rPr>
                <w:lang w:val="en-US"/>
              </w:rPr>
            </w:pPr>
            <w:r w:rsidRPr="00552264">
              <w:rPr>
                <w:lang w:val="en-US"/>
              </w:rPr>
              <w:t>L</w:t>
            </w:r>
          </w:p>
        </w:tc>
      </w:tr>
    </w:tbl>
    <w:p w14:paraId="46A5FB2A" w14:textId="77777777" w:rsidR="00D36C93" w:rsidRPr="00D36C93" w:rsidRDefault="00D36C93" w:rsidP="00D36C93">
      <w:pPr>
        <w:pStyle w:val="Tablelegend"/>
        <w:tabs>
          <w:tab w:val="left" w:pos="280"/>
        </w:tabs>
        <w:ind w:left="280" w:hanging="280"/>
        <w:rPr>
          <w:lang w:val="en-US"/>
        </w:rPr>
      </w:pPr>
      <w:r w:rsidRPr="007D14AC">
        <w:rPr>
          <w:vertAlign w:val="superscript"/>
          <w:lang w:val="en-US"/>
        </w:rPr>
        <w:t>(</w:t>
      </w:r>
      <w:r w:rsidRPr="00D36C93">
        <w:rPr>
          <w:vertAlign w:val="superscript"/>
          <w:lang w:val="en-US"/>
        </w:rPr>
        <w:t>1)</w:t>
      </w:r>
      <w:r w:rsidRPr="00D36C93">
        <w:rPr>
          <w:lang w:val="en-US"/>
        </w:rPr>
        <w:tab/>
        <w:t>For a 0.01% level, the measurement area is a square on the Earth of 2 000 000 km</w:t>
      </w:r>
      <w:r w:rsidRPr="00D36C93">
        <w:rPr>
          <w:vertAlign w:val="superscript"/>
          <w:lang w:val="en-US"/>
        </w:rPr>
        <w:t>2</w:t>
      </w:r>
      <w:r w:rsidRPr="00D36C93">
        <w:rPr>
          <w:lang w:val="en-US"/>
        </w:rPr>
        <w:t>, unless otherwise justified; for a 0.1% level, the measurement area is a square on the Earth of 10 000 000 km</w:t>
      </w:r>
      <w:r w:rsidRPr="00D36C93">
        <w:rPr>
          <w:vertAlign w:val="superscript"/>
          <w:lang w:val="en-US"/>
        </w:rPr>
        <w:t>2</w:t>
      </w:r>
      <w:r w:rsidRPr="00D36C93">
        <w:rPr>
          <w:lang w:val="en-US"/>
        </w:rPr>
        <w:t xml:space="preserve"> unless otherwise justified; for a 1% level, the measurement time is 24 h, unless otherwise justified.</w:t>
      </w:r>
    </w:p>
    <w:p w14:paraId="68A14EB3" w14:textId="77777777" w:rsidR="00D36C93" w:rsidRPr="00D36C93" w:rsidRDefault="00D36C93" w:rsidP="00D36C93">
      <w:pPr>
        <w:pStyle w:val="Tablelegend"/>
        <w:tabs>
          <w:tab w:val="left" w:pos="280"/>
        </w:tabs>
        <w:ind w:left="280" w:hanging="280"/>
        <w:rPr>
          <w:lang w:val="en-US"/>
        </w:rPr>
      </w:pPr>
      <w:r w:rsidRPr="00D36C93">
        <w:rPr>
          <w:vertAlign w:val="superscript"/>
          <w:lang w:val="en-US"/>
        </w:rPr>
        <w:t>(2)</w:t>
      </w:r>
      <w:r w:rsidRPr="00D36C93">
        <w:rPr>
          <w:lang w:val="en-US"/>
        </w:rPr>
        <w:tab/>
        <w:t>N: Nadir, Nadir scan modes concentrate on sounding or viewing the Earth’s surface at angles of nearly perpendicular incidence. The scan terminates at the surface or at various levels in the atmosphere according to the weighting functions. L: Limb, Limb scan modes view the atmosphere “on edge” and terminate in space rather than at the surface, and accordingly are weighted zero at the surface and maximum at the tangent point height. C: Conical, Conical scan modes view the Earth’s surface by rotating the antenna at an offset angle from the nadir direction.</w:t>
      </w:r>
    </w:p>
    <w:p w14:paraId="0F551E12" w14:textId="77777777" w:rsidR="00D36C93" w:rsidRPr="00D36C93" w:rsidRDefault="00D36C93" w:rsidP="00D36C93">
      <w:pPr>
        <w:pStyle w:val="Tablelegend"/>
        <w:tabs>
          <w:tab w:val="left" w:pos="280"/>
        </w:tabs>
        <w:ind w:left="280" w:hanging="280"/>
        <w:rPr>
          <w:lang w:val="en-US"/>
        </w:rPr>
      </w:pPr>
      <w:r w:rsidRPr="00D36C93">
        <w:rPr>
          <w:vertAlign w:val="superscript"/>
          <w:lang w:val="en-US"/>
        </w:rPr>
        <w:lastRenderedPageBreak/>
        <w:t>(3)</w:t>
      </w:r>
      <w:r w:rsidRPr="00D36C93">
        <w:rPr>
          <w:lang w:val="en-US"/>
        </w:rPr>
        <w:tab/>
        <w:t>First number for nadir or conical scanning modes and second number for microwave limb sounding applications.</w:t>
      </w:r>
    </w:p>
    <w:p w14:paraId="4F6F4160" w14:textId="77777777" w:rsidR="00D36C93" w:rsidRPr="00B40183" w:rsidRDefault="00D36C93" w:rsidP="00B40183">
      <w:pPr>
        <w:ind w:left="270" w:hanging="270"/>
        <w:rPr>
          <w:sz w:val="20"/>
          <w:lang w:val="en-US" w:eastAsia="zh-CN"/>
        </w:rPr>
      </w:pPr>
      <w:r w:rsidRPr="00B40183">
        <w:rPr>
          <w:sz w:val="20"/>
          <w:vertAlign w:val="superscript"/>
          <w:lang w:val="en-US"/>
        </w:rPr>
        <w:t>(4)</w:t>
      </w:r>
      <w:r w:rsidRPr="00B40183">
        <w:rPr>
          <w:sz w:val="20"/>
          <w:lang w:val="en-US"/>
        </w:rPr>
        <w:tab/>
        <w:t>This band is needed until 2018 to accommodate existing and planned sensors.</w:t>
      </w:r>
    </w:p>
    <w:p w14:paraId="75C14FFD" w14:textId="77777777" w:rsidR="00C94A85" w:rsidRPr="00C94A85" w:rsidRDefault="00C94A85" w:rsidP="00C94A85">
      <w:pPr>
        <w:rPr>
          <w:lang w:val="en-US" w:eastAsia="zh-CN"/>
        </w:rPr>
      </w:pPr>
    </w:p>
    <w:p w14:paraId="261902FB" w14:textId="0A672031" w:rsidR="00A27A9B" w:rsidRPr="00213611" w:rsidRDefault="009F560B" w:rsidP="00242B10">
      <w:pPr>
        <w:pStyle w:val="Heading1"/>
        <w:numPr>
          <w:ilvl w:val="0"/>
          <w:numId w:val="1"/>
        </w:numPr>
        <w:rPr>
          <w:lang w:val="en-US" w:eastAsia="zh-CN"/>
        </w:rPr>
      </w:pPr>
      <w:bookmarkStart w:id="27" w:name="_Toc174198136"/>
      <w:r w:rsidRPr="00213611">
        <w:rPr>
          <w:lang w:val="en-US" w:eastAsia="zh-CN"/>
        </w:rPr>
        <w:t>S</w:t>
      </w:r>
      <w:r w:rsidR="00A27A9B" w:rsidRPr="00213611">
        <w:rPr>
          <w:lang w:val="en-US" w:eastAsia="zh-CN"/>
        </w:rPr>
        <w:t>haring and compatibility studies</w:t>
      </w:r>
      <w:bookmarkEnd w:id="27"/>
    </w:p>
    <w:p w14:paraId="17352481" w14:textId="2997649A" w:rsidR="00D817BB" w:rsidRDefault="00BA39BC" w:rsidP="00213611">
      <w:pPr>
        <w:pStyle w:val="Heading2"/>
        <w:rPr>
          <w:lang w:val="en-US" w:eastAsia="zh-CN"/>
        </w:rPr>
      </w:pPr>
      <w:bookmarkStart w:id="28" w:name="_Toc174198137"/>
      <w:r>
        <w:rPr>
          <w:lang w:val="en-US" w:eastAsia="zh-CN"/>
        </w:rPr>
        <w:t>3.1</w:t>
      </w:r>
      <w:r>
        <w:rPr>
          <w:lang w:val="en-US" w:eastAsia="zh-CN"/>
        </w:rPr>
        <w:tab/>
      </w:r>
      <w:r w:rsidR="00D817BB">
        <w:rPr>
          <w:lang w:val="en-US" w:eastAsia="zh-CN"/>
        </w:rPr>
        <w:t>Methodology</w:t>
      </w:r>
      <w:bookmarkEnd w:id="28"/>
    </w:p>
    <w:p w14:paraId="7C0145E6" w14:textId="77777777" w:rsidR="006353AA" w:rsidRPr="00F43493" w:rsidRDefault="006353AA" w:rsidP="006353AA">
      <w:r w:rsidRPr="00F43493">
        <w:t xml:space="preserve">Assessments of the aggregate RFI expected from the specific active services into EESS (passive) operating in the certain bands are achieved by dynamic simulations. The analysis </w:t>
      </w:r>
      <w:r>
        <w:t>is</w:t>
      </w:r>
      <w:r w:rsidRPr="00F43493">
        <w:t xml:space="preserve"> conducted in which the orbit of the EESS (passive) spacecraft under investigation is dynamically simulated, retaining only the data points when the EESS (passive) sensor antenna boresight points within a defined Measurement Area of Interest (MAI), as defined in Recommendation ITU-R RS.2017. Calculations </w:t>
      </w:r>
      <w:r>
        <w:t>are</w:t>
      </w:r>
      <w:r w:rsidRPr="00F43493">
        <w:t xml:space="preserve"> performed to determine the potential interference from each of the current active stations into the EESS (passive) sensors under study and will consider the aggregate effect from multiple active stations. The simulation will propagate the satellite based on its orbital parameters, and the simulation step size is selected to be an irrational number to ensure that the beam dynamics of the passive sensor do not exhibit periodic behaviour. At each simulation step, a snapshot of the interference scenario </w:t>
      </w:r>
      <w:r>
        <w:t>is</w:t>
      </w:r>
      <w:r w:rsidRPr="00F43493">
        <w:t xml:space="preserve"> generated where the directional vectors from each active source to the EESS (passive) sensor </w:t>
      </w:r>
      <w:r>
        <w:t>is</w:t>
      </w:r>
      <w:r w:rsidRPr="00F43493">
        <w:t xml:space="preserve"> computed along with the </w:t>
      </w:r>
      <w:r w:rsidRPr="00765587">
        <w:t>apparent</w:t>
      </w:r>
      <w:r>
        <w:t xml:space="preserve"> </w:t>
      </w:r>
      <w:r w:rsidRPr="00F43493">
        <w:t xml:space="preserve">gain of the transmit and receive antennas using their respective antenna patterns.  </w:t>
      </w:r>
    </w:p>
    <w:p w14:paraId="57E386A8" w14:textId="77777777" w:rsidR="006353AA" w:rsidRPr="00F43493" w:rsidRDefault="006353AA" w:rsidP="006353AA">
      <w:r w:rsidRPr="00F43493">
        <w:t xml:space="preserve">The interfering signal power level, </w:t>
      </w:r>
      <m:oMath>
        <m:r>
          <m:rPr>
            <m:sty m:val="p"/>
          </m:rPr>
          <w:rPr>
            <w:rFonts w:ascii="Cambria Math" w:hAnsi="Cambria Math"/>
          </w:rPr>
          <m:t xml:space="preserve"> </m:t>
        </m:r>
        <m:r>
          <w:rPr>
            <w:rFonts w:ascii="Cambria Math" w:hAnsi="Cambria Math"/>
          </w:rPr>
          <m:t>I</m:t>
        </m:r>
        <m:r>
          <m:rPr>
            <m:sty m:val="p"/>
          </m:rPr>
          <w:rPr>
            <w:rFonts w:ascii="Cambria Math" w:hAnsi="Cambria Math"/>
          </w:rPr>
          <m:t>_(</m:t>
        </m:r>
        <m:r>
          <w:rPr>
            <w:rFonts w:ascii="Cambria Math" w:hAnsi="Cambria Math"/>
          </w:rPr>
          <m:t>i</m:t>
        </m:r>
        <m:r>
          <m:rPr>
            <m:sty m:val="p"/>
          </m:rPr>
          <w:rPr>
            <w:rFonts w:ascii="Cambria Math" w:hAnsi="Cambria Math"/>
          </w:rPr>
          <m:t>,</m:t>
        </m:r>
        <m:r>
          <w:rPr>
            <w:rFonts w:ascii="Cambria Math" w:hAnsi="Cambria Math"/>
          </w:rPr>
          <m:t>n</m:t>
        </m:r>
        <m:r>
          <m:rPr>
            <m:sty m:val="p"/>
          </m:rPr>
          <w:rPr>
            <w:rFonts w:ascii="Cambria Math" w:hAnsi="Cambria Math"/>
          </w:rPr>
          <m:t>)</m:t>
        </m:r>
      </m:oMath>
      <w:r w:rsidRPr="00F43493">
        <w:t xml:space="preserve"> (W), received by a spaceborne </w:t>
      </w:r>
      <w:r>
        <w:t>sensor</w:t>
      </w:r>
      <w:r w:rsidRPr="00F43493">
        <w:t xml:space="preserve"> at the </w:t>
      </w:r>
      <m:oMath>
        <m:r>
          <w:rPr>
            <w:rFonts w:ascii="Cambria Math" w:hAnsi="Cambria Math"/>
          </w:rPr>
          <m:t>n</m:t>
        </m:r>
        <m:r>
          <m:rPr>
            <m:sty m:val="p"/>
          </m:rPr>
          <w:rPr>
            <w:rFonts w:ascii="Cambria Math" w:hAnsi="Cambria Math"/>
          </w:rPr>
          <m:t>^th</m:t>
        </m:r>
      </m:oMath>
      <w:r w:rsidRPr="00F43493">
        <w:t xml:space="preserve"> simulation step from the </w:t>
      </w:r>
      <m:oMath>
        <m:r>
          <w:rPr>
            <w:rFonts w:ascii="Cambria Math" w:hAnsi="Cambria Math"/>
          </w:rPr>
          <m:t>i</m:t>
        </m:r>
        <m:r>
          <m:rPr>
            <m:sty m:val="p"/>
          </m:rPr>
          <w:rPr>
            <w:rFonts w:ascii="Cambria Math" w:hAnsi="Cambria Math"/>
          </w:rPr>
          <m:t>^th</m:t>
        </m:r>
      </m:oMath>
      <w:r w:rsidRPr="00F43493">
        <w:t xml:space="preserve"> active station is calculated from:</w:t>
      </w:r>
    </w:p>
    <w:p w14:paraId="4EB1CFD8" w14:textId="77777777" w:rsidR="006353AA" w:rsidRPr="00F43493" w:rsidRDefault="006353AA" w:rsidP="006353AA">
      <w:pPr>
        <w:pStyle w:val="Equation"/>
      </w:pPr>
      <w:r w:rsidRPr="00F43493">
        <w:tab/>
      </w:r>
      <w:r w:rsidRPr="00F43493">
        <w:tab/>
      </w:r>
      <m:oMath>
        <m:sSub>
          <m:sSubPr>
            <m:ctrlPr>
              <w:rPr>
                <w:rFonts w:ascii="Cambria Math" w:hAnsi="Cambria Math"/>
              </w:rPr>
            </m:ctrlPr>
          </m:sSubPr>
          <m:e>
            <m:r>
              <w:rPr>
                <w:rFonts w:ascii="Cambria Math" w:hAnsi="Cambria Math"/>
              </w:rPr>
              <m:t>I</m:t>
            </m:r>
          </m:e>
          <m:sub>
            <m:r>
              <w:rPr>
                <w:rFonts w:ascii="Cambria Math" w:hAnsi="Cambria Math"/>
              </w:rPr>
              <m:t>i</m:t>
            </m:r>
            <m:r>
              <m:rPr>
                <m:sty m:val="p"/>
              </m:rPr>
              <w:rPr>
                <w:rFonts w:ascii="Cambria Math" w:hAnsi="Cambria Math"/>
              </w:rPr>
              <m:t>,</m:t>
            </m:r>
            <m:r>
              <w:rPr>
                <w:rFonts w:ascii="Cambria Math" w:hAnsi="Cambria Math"/>
              </w:rPr>
              <m:t>n</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 xml:space="preserve"> </m:t>
                </m:r>
                <m:r>
                  <w:rPr>
                    <w:rFonts w:ascii="Cambria Math" w:hAnsi="Cambria Math"/>
                  </w:rPr>
                  <m:t>P</m:t>
                </m:r>
              </m:e>
              <m:sub>
                <m:r>
                  <m:rPr>
                    <m:sty m:val="p"/>
                  </m:rPr>
                  <w:rPr>
                    <w:rFonts w:ascii="Cambria Math" w:hAnsi="Cambria Math"/>
                  </w:rPr>
                  <m:t xml:space="preserve">TX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w:rPr>
                    <w:rFonts w:ascii="Cambria Math" w:hAnsi="Cambria Math"/>
                  </w:rPr>
                  <m:t>G</m:t>
                </m:r>
              </m:e>
              <m:sub>
                <m:r>
                  <m:rPr>
                    <m:sty m:val="p"/>
                  </m:rPr>
                  <w:rPr>
                    <w:rFonts w:ascii="Cambria Math" w:hAnsi="Cambria Math"/>
                  </w:rPr>
                  <m:t xml:space="preserve">TX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G</m:t>
                </m:r>
              </m:e>
              <m:sub>
                <m:r>
                  <m:rPr>
                    <m:sty m:val="p"/>
                  </m:rPr>
                  <w:rPr>
                    <w:rFonts w:ascii="Cambria Math" w:hAnsi="Cambria Math"/>
                  </w:rPr>
                  <m:t xml:space="preserve">RX </m:t>
                </m:r>
                <m:r>
                  <w:rPr>
                    <w:rFonts w:ascii="Cambria Math" w:hAnsi="Cambria Math"/>
                  </w:rPr>
                  <m:t>i</m:t>
                </m:r>
                <m:r>
                  <m:rPr>
                    <m:sty m:val="p"/>
                  </m:rPr>
                  <w:rPr>
                    <w:rFonts w:ascii="Cambria Math" w:hAnsi="Cambria Math"/>
                  </w:rPr>
                  <m:t>,</m:t>
                </m:r>
                <m:r>
                  <w:rPr>
                    <w:rFonts w:ascii="Cambria Math" w:hAnsi="Cambria Math"/>
                  </w:rPr>
                  <m:t>n</m:t>
                </m:r>
              </m:sub>
            </m:sSub>
          </m:num>
          <m:den>
            <m:sSub>
              <m:sSubPr>
                <m:ctrlPr>
                  <w:rPr>
                    <w:rFonts w:ascii="Cambria Math" w:hAnsi="Cambria Math"/>
                  </w:rPr>
                </m:ctrlPr>
              </m:sSubPr>
              <m:e>
                <m:r>
                  <w:rPr>
                    <w:rFonts w:ascii="Cambria Math" w:hAnsi="Cambria Math"/>
                  </w:rPr>
                  <m:t>L</m:t>
                </m:r>
              </m:e>
              <m:sub>
                <m:r>
                  <m:rPr>
                    <m:sty m:val="p"/>
                  </m:rPr>
                  <w:rPr>
                    <w:rFonts w:ascii="Cambria Math" w:hAnsi="Cambria Math"/>
                  </w:rPr>
                  <m:t xml:space="preserve">a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L</m:t>
                </m:r>
              </m:e>
              <m:sub>
                <m:r>
                  <m:rPr>
                    <m:sty m:val="p"/>
                  </m:rPr>
                  <w:rPr>
                    <w:rFonts w:ascii="Cambria Math" w:hAnsi="Cambria Math"/>
                  </w:rPr>
                  <m:t xml:space="preserve">FSPL </m:t>
                </m:r>
                <m:r>
                  <w:rPr>
                    <w:rFonts w:ascii="Cambria Math" w:hAnsi="Cambria Math"/>
                  </w:rPr>
                  <m:t>i</m:t>
                </m:r>
                <m:r>
                  <m:rPr>
                    <m:sty m:val="p"/>
                  </m:rPr>
                  <w:rPr>
                    <w:rFonts w:ascii="Cambria Math" w:hAnsi="Cambria Math"/>
                  </w:rPr>
                  <m:t>,</m:t>
                </m:r>
                <m:r>
                  <w:rPr>
                    <w:rFonts w:ascii="Cambria Math" w:hAnsi="Cambria Math"/>
                  </w:rPr>
                  <m:t>n</m:t>
                </m:r>
              </m:sub>
            </m:sSub>
            <m:r>
              <m:rPr>
                <m:sty m:val="p"/>
              </m:rPr>
              <w:rPr>
                <w:rFonts w:ascii="Cambria Math" w:hAnsi="Cambria Math"/>
              </w:rPr>
              <m:t xml:space="preserve"> </m:t>
            </m:r>
          </m:den>
        </m:f>
      </m:oMath>
      <w:r w:rsidRPr="00F43493">
        <w:tab/>
        <w:t>(A</w:t>
      </w:r>
      <w:r>
        <w:t>3</w:t>
      </w:r>
      <w:r w:rsidRPr="00F43493">
        <w:t>-1)</w:t>
      </w:r>
    </w:p>
    <w:p w14:paraId="167F7221" w14:textId="77777777" w:rsidR="006353AA" w:rsidRPr="00F43493" w:rsidRDefault="006353AA" w:rsidP="006353AA">
      <w:r w:rsidRPr="00F43493">
        <w:t>where:</w:t>
      </w:r>
    </w:p>
    <w:p w14:paraId="324A1B9B" w14:textId="77777777" w:rsidR="006353AA" w:rsidRPr="00F43493" w:rsidRDefault="006353AA" w:rsidP="006353AA">
      <w:pPr>
        <w:pStyle w:val="Equationlegend"/>
        <w:ind w:left="3600" w:hanging="3600"/>
      </w:pPr>
      <w:r w:rsidRPr="00F43493">
        <w:tab/>
      </w:r>
      <m:oMath>
        <m:sSub>
          <m:sSubPr>
            <m:ctrlPr>
              <w:rPr>
                <w:rFonts w:ascii="Cambria Math" w:hAnsi="Cambria Math"/>
              </w:rPr>
            </m:ctrlPr>
          </m:sSubPr>
          <m:e>
            <m:r>
              <w:rPr>
                <w:rFonts w:ascii="Cambria Math" w:hAnsi="Cambria Math"/>
              </w:rPr>
              <m:t xml:space="preserve"> P</m:t>
            </m:r>
          </m:e>
          <m:sub>
            <m:r>
              <m:rPr>
                <m:sty m:val="p"/>
              </m:rPr>
              <w:rPr>
                <w:rFonts w:ascii="Cambria Math" w:hAnsi="Cambria Math"/>
              </w:rPr>
              <m:t>TX</m:t>
            </m:r>
            <m:r>
              <w:rPr>
                <w:rFonts w:ascii="Cambria Math" w:hAnsi="Cambria Math"/>
              </w:rPr>
              <m:t xml:space="preserve"> i,n</m:t>
            </m:r>
          </m:sub>
        </m:sSub>
      </m:oMath>
      <w:r w:rsidRPr="0BB56166">
        <w:t>:</w:t>
      </w:r>
      <w:r>
        <w:tab/>
      </w:r>
      <w:r w:rsidRPr="0BB56166">
        <w:t xml:space="preserve">active station out of band transmitter power in the EESS (passive) band, accounting for frequency dependent </w:t>
      </w:r>
      <w:proofErr w:type="gramStart"/>
      <w:r w:rsidRPr="0BB56166">
        <w:t>rejection;</w:t>
      </w:r>
      <w:proofErr w:type="gramEnd"/>
    </w:p>
    <w:p w14:paraId="6011C4F3" w14:textId="77777777" w:rsidR="006353AA" w:rsidRPr="00F43493" w:rsidRDefault="006353AA" w:rsidP="006353AA">
      <w:pPr>
        <w:pStyle w:val="Equationlegend"/>
      </w:pPr>
      <w:r w:rsidRPr="00F43493">
        <w:tab/>
      </w:r>
      <m:oMath>
        <m:sSub>
          <m:sSubPr>
            <m:ctrlPr>
              <w:rPr>
                <w:rFonts w:ascii="Cambria Math" w:hAnsi="Cambria Math"/>
              </w:rPr>
            </m:ctrlPr>
          </m:sSubPr>
          <m:e>
            <m:r>
              <w:rPr>
                <w:rFonts w:ascii="Cambria Math" w:hAnsi="Cambria Math"/>
              </w:rPr>
              <m:t>G</m:t>
            </m:r>
          </m:e>
          <m:sub>
            <m:r>
              <m:rPr>
                <m:sty m:val="p"/>
              </m:rPr>
              <w:rPr>
                <w:rFonts w:ascii="Cambria Math" w:hAnsi="Cambria Math"/>
              </w:rPr>
              <m:t>TX</m:t>
            </m:r>
            <m:r>
              <w:rPr>
                <w:rFonts w:ascii="Cambria Math" w:hAnsi="Cambria Math"/>
              </w:rPr>
              <m:t xml:space="preserve"> i,n</m:t>
            </m:r>
          </m:sub>
        </m:sSub>
      </m:oMath>
      <w:r w:rsidRPr="0BB56166">
        <w:t>:</w:t>
      </w:r>
      <w:r>
        <w:tab/>
      </w:r>
      <w:r>
        <w:tab/>
      </w:r>
      <w:r w:rsidRPr="0BB56166">
        <w:t xml:space="preserve">active station antenna </w:t>
      </w:r>
      <w:proofErr w:type="gramStart"/>
      <w:r w:rsidRPr="0BB56166">
        <w:t>gain</w:t>
      </w:r>
      <w:proofErr w:type="gramEnd"/>
      <w:r w:rsidRPr="0BB56166">
        <w:t xml:space="preserve"> towards spaceborne sensor;</w:t>
      </w:r>
    </w:p>
    <w:p w14:paraId="24BD8E99" w14:textId="77777777" w:rsidR="006353AA" w:rsidRPr="00F43493" w:rsidRDefault="006353AA" w:rsidP="006353AA">
      <w:pPr>
        <w:pStyle w:val="Equationlegend"/>
      </w:pPr>
      <w:r w:rsidRPr="00F43493">
        <w:tab/>
      </w:r>
      <m:oMath>
        <m:sSub>
          <m:sSubPr>
            <m:ctrlPr>
              <w:rPr>
                <w:rFonts w:ascii="Cambria Math" w:hAnsi="Cambria Math"/>
              </w:rPr>
            </m:ctrlPr>
          </m:sSubPr>
          <m:e>
            <m:r>
              <w:rPr>
                <w:rFonts w:ascii="Cambria Math" w:hAnsi="Cambria Math"/>
              </w:rPr>
              <m:t>G</m:t>
            </m:r>
          </m:e>
          <m:sub>
            <m:r>
              <m:rPr>
                <m:sty m:val="p"/>
              </m:rPr>
              <w:rPr>
                <w:rFonts w:ascii="Cambria Math" w:hAnsi="Cambria Math"/>
              </w:rPr>
              <m:t>RX</m:t>
            </m:r>
            <m:r>
              <w:rPr>
                <w:rFonts w:ascii="Cambria Math" w:hAnsi="Cambria Math"/>
              </w:rPr>
              <m:t xml:space="preserve"> i,n</m:t>
            </m:r>
          </m:sub>
        </m:sSub>
      </m:oMath>
      <w:r w:rsidRPr="0BB56166">
        <w:t>:</w:t>
      </w:r>
      <w:r>
        <w:tab/>
      </w:r>
      <w:r>
        <w:tab/>
      </w:r>
      <w:r w:rsidRPr="0BB56166">
        <w:t xml:space="preserve">spaceborne receive antenna gain towards terrestrial </w:t>
      </w:r>
      <w:proofErr w:type="gramStart"/>
      <w:r w:rsidRPr="0BB56166">
        <w:t>source;</w:t>
      </w:r>
      <w:proofErr w:type="gramEnd"/>
    </w:p>
    <w:p w14:paraId="171441C6" w14:textId="77777777" w:rsidR="006353AA" w:rsidRPr="00F43493" w:rsidRDefault="006353AA" w:rsidP="006353AA">
      <w:pPr>
        <w:pStyle w:val="Equationlegend"/>
      </w:pPr>
      <w:r w:rsidRPr="00F43493">
        <w:tab/>
      </w:r>
      <m:oMath>
        <m:sSub>
          <m:sSubPr>
            <m:ctrlPr>
              <w:rPr>
                <w:rFonts w:ascii="Cambria Math" w:hAnsi="Cambria Math"/>
              </w:rPr>
            </m:ctrlPr>
          </m:sSubPr>
          <m:e>
            <m:r>
              <w:rPr>
                <w:rFonts w:ascii="Cambria Math" w:hAnsi="Cambria Math"/>
              </w:rPr>
              <m:t>L</m:t>
            </m:r>
          </m:e>
          <m:sub>
            <m:r>
              <m:rPr>
                <m:sty m:val="p"/>
              </m:rPr>
              <w:rPr>
                <w:rFonts w:ascii="Cambria Math" w:hAnsi="Cambria Math"/>
              </w:rPr>
              <m:t>a</m:t>
            </m:r>
            <m:r>
              <w:rPr>
                <w:rFonts w:ascii="Cambria Math" w:hAnsi="Cambria Math"/>
              </w:rPr>
              <m:t xml:space="preserve"> i,n</m:t>
            </m:r>
          </m:sub>
        </m:sSub>
      </m:oMath>
      <w:r w:rsidRPr="0BB56166">
        <w:t> :</w:t>
      </w:r>
      <w:r>
        <w:tab/>
      </w:r>
      <w:r>
        <w:tab/>
      </w:r>
      <w:r w:rsidRPr="0BB56166">
        <w:t xml:space="preserve">losses due to atmospheric absorption (Rec. </w:t>
      </w:r>
      <w:r w:rsidRPr="00453475">
        <w:rPr>
          <w:lang w:val="es-PE"/>
        </w:rPr>
        <w:t xml:space="preserve">ITU-R P.676 via Rec. </w:t>
      </w:r>
      <w:r>
        <w:t>ITU-R P.619</w:t>
      </w:r>
      <w:proofErr w:type="gramStart"/>
      <w:r w:rsidRPr="0BB56166">
        <w:t>);</w:t>
      </w:r>
      <w:proofErr w:type="gramEnd"/>
    </w:p>
    <w:p w14:paraId="7F2C19A0" w14:textId="77777777" w:rsidR="006353AA" w:rsidRPr="00F43493" w:rsidRDefault="006353AA" w:rsidP="006353AA">
      <w:pPr>
        <w:pStyle w:val="Equationlegend"/>
      </w:pPr>
      <w:r w:rsidRPr="00F43493">
        <w:tab/>
      </w:r>
      <m:oMath>
        <m:sSub>
          <m:sSubPr>
            <m:ctrlPr>
              <w:rPr>
                <w:rFonts w:ascii="Cambria Math" w:hAnsi="Cambria Math"/>
              </w:rPr>
            </m:ctrlPr>
          </m:sSubPr>
          <m:e>
            <m:r>
              <w:rPr>
                <w:rFonts w:ascii="Cambria Math" w:hAnsi="Cambria Math"/>
              </w:rPr>
              <m:t>L</m:t>
            </m:r>
          </m:e>
          <m:sub>
            <m:r>
              <m:rPr>
                <m:sty m:val="p"/>
              </m:rPr>
              <w:rPr>
                <w:rFonts w:ascii="Cambria Math" w:hAnsi="Cambria Math"/>
              </w:rPr>
              <m:t>FSPL</m:t>
            </m:r>
            <m:r>
              <w:rPr>
                <w:rFonts w:ascii="Cambria Math" w:hAnsi="Cambria Math"/>
              </w:rPr>
              <m:t xml:space="preserve"> i,n</m:t>
            </m:r>
          </m:sub>
        </m:sSub>
      </m:oMath>
      <w:r w:rsidRPr="0BB56166">
        <w:t xml:space="preserve">: </w:t>
      </w:r>
      <w:r>
        <w:tab/>
      </w:r>
      <w:r w:rsidRPr="0BB56166">
        <w:t xml:space="preserve">Free Space Path </w:t>
      </w:r>
      <w:proofErr w:type="gramStart"/>
      <w:r w:rsidRPr="0BB56166">
        <w:t>Loss;</w:t>
      </w:r>
      <w:proofErr w:type="gramEnd"/>
    </w:p>
    <w:p w14:paraId="59E00104" w14:textId="77777777" w:rsidR="006353AA" w:rsidRPr="00F43493" w:rsidRDefault="006353AA" w:rsidP="006353AA">
      <w:pPr>
        <w:pStyle w:val="Equationlegend"/>
      </w:pPr>
      <w:r w:rsidRPr="00F43493">
        <w:tab/>
      </w:r>
    </w:p>
    <w:p w14:paraId="0193D3E5" w14:textId="6AB4E0BB" w:rsidR="006353AA" w:rsidRPr="00F43493" w:rsidRDefault="006353AA" w:rsidP="006353AA">
      <w:r w:rsidRPr="00F43493">
        <w:t xml:space="preserve">The aggregate interference </w:t>
      </w:r>
      <w:r>
        <w:t xml:space="preserve">from </w:t>
      </w:r>
      <w:r w:rsidR="00BA39BC">
        <w:t>r</w:t>
      </w:r>
      <w:r>
        <w:t>adiolocation</w:t>
      </w:r>
      <w:r w:rsidRPr="00F43493">
        <w:t xml:space="preserve"> </w:t>
      </w:r>
      <w:r>
        <w:t xml:space="preserve">systems </w:t>
      </w:r>
      <w:r w:rsidRPr="00F43493">
        <w:t xml:space="preserve">at the </w:t>
      </w:r>
      <m:oMath>
        <m:sSup>
          <m:sSupPr>
            <m:ctrlPr>
              <w:rPr>
                <w:rFonts w:ascii="Cambria Math" w:hAnsi="Cambria Math"/>
              </w:rPr>
            </m:ctrlPr>
          </m:sSupPr>
          <m:e>
            <m:r>
              <w:rPr>
                <w:rFonts w:ascii="Cambria Math" w:hAnsi="Cambria Math"/>
              </w:rPr>
              <m:t>n</m:t>
            </m:r>
          </m:e>
          <m:sup>
            <m:r>
              <m:rPr>
                <m:sty m:val="p"/>
              </m:rPr>
              <w:rPr>
                <w:rFonts w:ascii="Cambria Math" w:hAnsi="Cambria Math"/>
              </w:rPr>
              <m:t>th</m:t>
            </m:r>
          </m:sup>
        </m:sSup>
      </m:oMath>
      <w:r w:rsidRPr="00F43493">
        <w:t xml:space="preserve"> simulation step,</w:t>
      </w:r>
      <m:oMath>
        <m:sSub>
          <m:sSubPr>
            <m:ctrlPr>
              <w:rPr>
                <w:rFonts w:ascii="Cambria Math" w:hAnsi="Cambria Math"/>
              </w:rPr>
            </m:ctrlPr>
          </m:sSubPr>
          <m:e>
            <m:r>
              <w:rPr>
                <w:rFonts w:ascii="Cambria Math" w:hAnsi="Cambria Math"/>
              </w:rPr>
              <m:t xml:space="preserve"> AggI</m:t>
            </m:r>
          </m:e>
          <m:sub>
            <m:r>
              <w:rPr>
                <w:rFonts w:ascii="Cambria Math" w:hAnsi="Cambria Math"/>
              </w:rPr>
              <m:t>n</m:t>
            </m:r>
          </m:sub>
        </m:sSub>
      </m:oMath>
      <w:r w:rsidRPr="00F43493">
        <w:t xml:space="preserve"> (W), is calculated by the summation of the received interference from all active stations within line of sight of EESS (passive)</w:t>
      </w:r>
      <w:r>
        <w:t xml:space="preserve"> satellite</w:t>
      </w:r>
      <w:r w:rsidRPr="00F43493">
        <w:t>:</w:t>
      </w:r>
    </w:p>
    <w:p w14:paraId="1F3498B6" w14:textId="583C24AB" w:rsidR="006353AA" w:rsidRPr="00F43493" w:rsidRDefault="006353AA" w:rsidP="006353AA">
      <w:pPr>
        <w:pStyle w:val="Equation"/>
      </w:pPr>
      <w:r w:rsidRPr="00F43493">
        <w:tab/>
      </w:r>
      <w:r w:rsidRPr="00F43493">
        <w:tab/>
      </w:r>
      <m:oMath>
        <m:sSub>
          <m:sSubPr>
            <m:ctrlPr>
              <w:rPr>
                <w:rFonts w:ascii="Cambria Math" w:hAnsi="Cambria Math"/>
              </w:rPr>
            </m:ctrlPr>
          </m:sSubPr>
          <m:e>
            <m:r>
              <w:rPr>
                <w:rFonts w:ascii="Cambria Math" w:hAnsi="Cambria Math"/>
              </w:rPr>
              <m:t>AggI</m:t>
            </m:r>
          </m:e>
          <m:sub>
            <m:r>
              <w:rPr>
                <w:rFonts w:ascii="Cambria Math" w:hAnsi="Cambria Math"/>
              </w:rPr>
              <m:t>n</m:t>
            </m:r>
          </m:sub>
        </m:sSub>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I</m:t>
                </m:r>
              </m:e>
              <m:sub>
                <m:r>
                  <w:rPr>
                    <w:rFonts w:ascii="Cambria Math" w:hAnsi="Cambria Math"/>
                  </w:rPr>
                  <m:t>i</m:t>
                </m:r>
                <m:r>
                  <m:rPr>
                    <m:sty m:val="p"/>
                  </m:rPr>
                  <w:rPr>
                    <w:rFonts w:ascii="Cambria Math" w:hAnsi="Cambria Math"/>
                  </w:rPr>
                  <m:t>,</m:t>
                </m:r>
                <m:r>
                  <w:rPr>
                    <w:rFonts w:ascii="Cambria Math" w:hAnsi="Cambria Math"/>
                  </w:rPr>
                  <m:t>n</m:t>
                </m:r>
              </m:sub>
            </m:sSub>
          </m:e>
        </m:nary>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i</m:t>
            </m:r>
          </m:sub>
          <m:sup/>
          <m:e>
            <m:f>
              <m:fPr>
                <m:ctrlPr>
                  <w:rPr>
                    <w:rFonts w:ascii="Cambria Math" w:hAnsi="Cambria Math"/>
                  </w:rPr>
                </m:ctrlPr>
              </m:fPr>
              <m:num>
                <m:sSub>
                  <m:sSubPr>
                    <m:ctrlPr>
                      <w:rPr>
                        <w:rFonts w:ascii="Cambria Math" w:hAnsi="Cambria Math"/>
                      </w:rPr>
                    </m:ctrlPr>
                  </m:sSubPr>
                  <m:e>
                    <m:sSub>
                      <m:sSubPr>
                        <m:ctrlPr>
                          <w:rPr>
                            <w:rFonts w:ascii="Cambria Math" w:hAnsi="Cambria Math"/>
                          </w:rPr>
                        </m:ctrlPr>
                      </m:sSubPr>
                      <m:e>
                        <m:r>
                          <w:rPr>
                            <w:rFonts w:ascii="Cambria Math" w:hAnsi="Cambria Math"/>
                          </w:rPr>
                          <m:t>P</m:t>
                        </m:r>
                      </m:e>
                      <m:sub>
                        <m:r>
                          <m:rPr>
                            <m:sty m:val="p"/>
                          </m:rPr>
                          <w:rPr>
                            <w:rFonts w:ascii="Cambria Math" w:hAnsi="Cambria Math"/>
                          </w:rPr>
                          <m:t xml:space="preserve">TX </m:t>
                        </m:r>
                        <m:r>
                          <w:rPr>
                            <w:rFonts w:ascii="Cambria Math" w:hAnsi="Cambria Math"/>
                          </w:rPr>
                          <m:t>i</m:t>
                        </m:r>
                        <m:r>
                          <m:rPr>
                            <m:sty m:val="p"/>
                          </m:rPr>
                          <w:rPr>
                            <w:rFonts w:ascii="Cambria Math" w:hAnsi="Cambria Math"/>
                          </w:rPr>
                          <m:t>,</m:t>
                        </m:r>
                        <m:r>
                          <w:rPr>
                            <w:rFonts w:ascii="Cambria Math" w:hAnsi="Cambria Math"/>
                          </w:rPr>
                          <m:t>n</m:t>
                        </m:r>
                      </m:sub>
                    </m:sSub>
                    <m:r>
                      <m:rPr>
                        <m:sty m:val="p"/>
                      </m:rPr>
                      <w:rPr>
                        <w:rFonts w:ascii="Cambria Math" w:hAnsi="Cambria Math"/>
                      </w:rPr>
                      <m:t xml:space="preserve"> </m:t>
                    </m:r>
                    <m:r>
                      <w:rPr>
                        <w:rFonts w:ascii="Cambria Math" w:hAnsi="Cambria Math"/>
                      </w:rPr>
                      <m:t>G</m:t>
                    </m:r>
                  </m:e>
                  <m:sub>
                    <m:r>
                      <m:rPr>
                        <m:sty m:val="p"/>
                      </m:rPr>
                      <w:rPr>
                        <w:rFonts w:ascii="Cambria Math" w:hAnsi="Cambria Math"/>
                      </w:rPr>
                      <m:t xml:space="preserve">TX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G</m:t>
                    </m:r>
                  </m:e>
                  <m:sub>
                    <m:r>
                      <m:rPr>
                        <m:sty m:val="p"/>
                      </m:rPr>
                      <w:rPr>
                        <w:rFonts w:ascii="Cambria Math" w:hAnsi="Cambria Math"/>
                      </w:rPr>
                      <m:t xml:space="preserve">RX </m:t>
                    </m:r>
                    <m:r>
                      <w:rPr>
                        <w:rFonts w:ascii="Cambria Math" w:hAnsi="Cambria Math"/>
                      </w:rPr>
                      <m:t>i</m:t>
                    </m:r>
                    <m:r>
                      <m:rPr>
                        <m:sty m:val="p"/>
                      </m:rPr>
                      <w:rPr>
                        <w:rFonts w:ascii="Cambria Math" w:hAnsi="Cambria Math"/>
                      </w:rPr>
                      <m:t>,</m:t>
                    </m:r>
                    <m:r>
                      <w:rPr>
                        <w:rFonts w:ascii="Cambria Math" w:hAnsi="Cambria Math"/>
                      </w:rPr>
                      <m:t>n</m:t>
                    </m:r>
                  </m:sub>
                </m:sSub>
              </m:num>
              <m:den>
                <m:sSub>
                  <m:sSubPr>
                    <m:ctrlPr>
                      <w:rPr>
                        <w:rFonts w:ascii="Cambria Math" w:hAnsi="Cambria Math"/>
                      </w:rPr>
                    </m:ctrlPr>
                  </m:sSubPr>
                  <m:e>
                    <m:r>
                      <w:rPr>
                        <w:rFonts w:ascii="Cambria Math" w:hAnsi="Cambria Math"/>
                      </w:rPr>
                      <m:t>L</m:t>
                    </m:r>
                  </m:e>
                  <m:sub>
                    <m:r>
                      <m:rPr>
                        <m:sty m:val="p"/>
                      </m:rPr>
                      <w:rPr>
                        <w:rFonts w:ascii="Cambria Math" w:hAnsi="Cambria Math"/>
                      </w:rPr>
                      <m:t xml:space="preserve">a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L</m:t>
                    </m:r>
                  </m:e>
                  <m:sub>
                    <m:r>
                      <m:rPr>
                        <m:sty m:val="p"/>
                      </m:rPr>
                      <w:rPr>
                        <w:rFonts w:ascii="Cambria Math" w:hAnsi="Cambria Math"/>
                      </w:rPr>
                      <m:t xml:space="preserve">FSPL </m:t>
                    </m:r>
                    <m:r>
                      <w:rPr>
                        <w:rFonts w:ascii="Cambria Math" w:hAnsi="Cambria Math"/>
                      </w:rPr>
                      <m:t>i</m:t>
                    </m:r>
                    <m:r>
                      <m:rPr>
                        <m:sty m:val="p"/>
                      </m:rPr>
                      <w:rPr>
                        <w:rFonts w:ascii="Cambria Math" w:hAnsi="Cambria Math"/>
                      </w:rPr>
                      <m:t>,</m:t>
                    </m:r>
                    <m:r>
                      <w:rPr>
                        <w:rFonts w:ascii="Cambria Math" w:hAnsi="Cambria Math"/>
                      </w:rPr>
                      <m:t>n</m:t>
                    </m:r>
                  </m:sub>
                </m:sSub>
                <m:r>
                  <m:rPr>
                    <m:sty m:val="p"/>
                  </m:rPr>
                  <w:rPr>
                    <w:rFonts w:ascii="Cambria Math" w:hAnsi="Cambria Math"/>
                  </w:rPr>
                  <m:t xml:space="preserve"> </m:t>
                </m:r>
              </m:den>
            </m:f>
          </m:e>
        </m:nary>
      </m:oMath>
      <w:r w:rsidRPr="00F43493">
        <w:tab/>
        <w:t>(A</w:t>
      </w:r>
      <w:r>
        <w:t>3</w:t>
      </w:r>
      <w:r w:rsidRPr="00F43493">
        <w:t>-2)</w:t>
      </w:r>
    </w:p>
    <w:p w14:paraId="3FD35184" w14:textId="77777777" w:rsidR="006353AA" w:rsidRPr="00F43493" w:rsidRDefault="006353AA" w:rsidP="006353AA">
      <w:pPr>
        <w:keepNext/>
        <w:keepLines/>
      </w:pPr>
      <w:r w:rsidRPr="00F43493">
        <w:t>Thus, the aggregate interference can be represented in the logarithmic domain as:</w:t>
      </w:r>
    </w:p>
    <w:p w14:paraId="28EAFA4D" w14:textId="27C33AC3" w:rsidR="006353AA" w:rsidRPr="00F43493" w:rsidRDefault="006353AA" w:rsidP="006353AA">
      <w:pPr>
        <w:pStyle w:val="Equation"/>
      </w:pPr>
      <w:r w:rsidRPr="00F43493">
        <w:tab/>
      </w:r>
      <w:r w:rsidRPr="00F43493">
        <w:tab/>
      </w:r>
      <m:oMath>
        <m:sSub>
          <m:sSubPr>
            <m:ctrlPr>
              <w:rPr>
                <w:rFonts w:ascii="Cambria Math" w:hAnsi="Cambria Math"/>
              </w:rPr>
            </m:ctrlPr>
          </m:sSubPr>
          <m:e>
            <m:r>
              <w:rPr>
                <w:rFonts w:ascii="Cambria Math" w:hAnsi="Cambria Math"/>
              </w:rPr>
              <m:t>AggI</m:t>
            </m:r>
          </m:e>
          <m:sub>
            <m:r>
              <w:rPr>
                <w:rFonts w:ascii="Cambria Math" w:hAnsi="Cambria Math"/>
              </w:rPr>
              <m:t>n</m:t>
            </m:r>
            <m:r>
              <m:rPr>
                <m:sty m:val="p"/>
              </m:rPr>
              <w:rPr>
                <w:rFonts w:ascii="Cambria Math" w:hAnsi="Cambria Math"/>
              </w:rPr>
              <m:t>|dB</m:t>
            </m:r>
          </m:sub>
        </m:sSub>
        <m:r>
          <m:rPr>
            <m:sty m:val="p"/>
          </m:rPr>
          <w:rPr>
            <w:rFonts w:ascii="Cambria Math" w:hAnsi="Cambria Math"/>
          </w:rPr>
          <m:t xml:space="preserve">=10 </m:t>
        </m:r>
        <m:sSub>
          <m:sSubPr>
            <m:ctrlPr>
              <w:rPr>
                <w:rFonts w:ascii="Cambria Math" w:hAnsi="Cambria Math"/>
              </w:rPr>
            </m:ctrlPr>
          </m:sSubPr>
          <m:e>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rPr>
                    </m:ctrlPr>
                  </m:dPr>
                  <m:e>
                    <m:nary>
                      <m:naryPr>
                        <m:chr m:val="∑"/>
                        <m:limLoc m:val="undOvr"/>
                        <m:supHide m:val="1"/>
                        <m:ctrlPr>
                          <w:rPr>
                            <w:rFonts w:ascii="Cambria Math" w:hAnsi="Cambria Math"/>
                          </w:rPr>
                        </m:ctrlPr>
                      </m:naryPr>
                      <m:sub>
                        <m:r>
                          <w:rPr>
                            <w:rFonts w:ascii="Cambria Math" w:hAnsi="Cambria Math"/>
                          </w:rPr>
                          <m:t>i</m:t>
                        </m:r>
                      </m:sub>
                      <m:sup/>
                      <m:e>
                        <m:f>
                          <m:fPr>
                            <m:ctrlPr>
                              <w:rPr>
                                <w:rFonts w:ascii="Cambria Math" w:hAnsi="Cambria Math"/>
                              </w:rPr>
                            </m:ctrlPr>
                          </m:fPr>
                          <m:num>
                            <m:sSub>
                              <m:sSubPr>
                                <m:ctrlPr>
                                  <w:rPr>
                                    <w:rFonts w:ascii="Cambria Math" w:hAnsi="Cambria Math"/>
                                  </w:rPr>
                                </m:ctrlPr>
                              </m:sSubPr>
                              <m:e>
                                <m:r>
                                  <m:rPr>
                                    <m:sty m:val="p"/>
                                  </m:rPr>
                                  <w:rPr>
                                    <w:rFonts w:ascii="Cambria Math" w:hAnsi="Cambria Math"/>
                                  </w:rPr>
                                  <m:t xml:space="preserve"> </m:t>
                                </m:r>
                                <m:r>
                                  <w:rPr>
                                    <w:rFonts w:ascii="Cambria Math" w:hAnsi="Cambria Math"/>
                                  </w:rPr>
                                  <m:t>P</m:t>
                                </m:r>
                              </m:e>
                              <m:sub>
                                <m:r>
                                  <m:rPr>
                                    <m:sty m:val="p"/>
                                  </m:rPr>
                                  <w:rPr>
                                    <w:rFonts w:ascii="Cambria Math" w:hAnsi="Cambria Math"/>
                                  </w:rPr>
                                  <m:t xml:space="preserve">TX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G</m:t>
                                </m:r>
                              </m:e>
                              <m:sub>
                                <m:r>
                                  <m:rPr>
                                    <m:sty m:val="p"/>
                                  </m:rPr>
                                  <w:rPr>
                                    <w:rFonts w:ascii="Cambria Math" w:hAnsi="Cambria Math"/>
                                  </w:rPr>
                                  <m:t xml:space="preserve">TX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G</m:t>
                                </m:r>
                              </m:e>
                              <m:sub>
                                <m:r>
                                  <m:rPr>
                                    <m:sty m:val="p"/>
                                  </m:rPr>
                                  <w:rPr>
                                    <w:rFonts w:ascii="Cambria Math" w:hAnsi="Cambria Math"/>
                                  </w:rPr>
                                  <m:t xml:space="preserve">RX </m:t>
                                </m:r>
                                <m:r>
                                  <w:rPr>
                                    <w:rFonts w:ascii="Cambria Math" w:hAnsi="Cambria Math"/>
                                  </w:rPr>
                                  <m:t>i</m:t>
                                </m:r>
                                <m:r>
                                  <m:rPr>
                                    <m:sty m:val="p"/>
                                  </m:rPr>
                                  <w:rPr>
                                    <w:rFonts w:ascii="Cambria Math" w:hAnsi="Cambria Math"/>
                                  </w:rPr>
                                  <m:t>,</m:t>
                                </m:r>
                                <m:r>
                                  <w:rPr>
                                    <w:rFonts w:ascii="Cambria Math" w:hAnsi="Cambria Math"/>
                                  </w:rPr>
                                  <m:t>n</m:t>
                                </m:r>
                              </m:sub>
                            </m:sSub>
                          </m:num>
                          <m:den>
                            <m:sSub>
                              <m:sSubPr>
                                <m:ctrlPr>
                                  <w:rPr>
                                    <w:rFonts w:ascii="Cambria Math" w:hAnsi="Cambria Math"/>
                                  </w:rPr>
                                </m:ctrlPr>
                              </m:sSubPr>
                              <m:e>
                                <m:r>
                                  <w:rPr>
                                    <w:rFonts w:ascii="Cambria Math" w:hAnsi="Cambria Math"/>
                                  </w:rPr>
                                  <m:t>L</m:t>
                                </m:r>
                              </m:e>
                              <m:sub>
                                <m:r>
                                  <m:rPr>
                                    <m:sty m:val="p"/>
                                  </m:rPr>
                                  <w:rPr>
                                    <w:rFonts w:ascii="Cambria Math" w:hAnsi="Cambria Math"/>
                                  </w:rPr>
                                  <m:t xml:space="preserve">a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L</m:t>
                                </m:r>
                              </m:e>
                              <m:sub>
                                <m:r>
                                  <m:rPr>
                                    <m:sty m:val="p"/>
                                  </m:rPr>
                                  <w:rPr>
                                    <w:rFonts w:ascii="Cambria Math" w:hAnsi="Cambria Math"/>
                                  </w:rPr>
                                  <m:t xml:space="preserve">FSPL </m:t>
                                </m:r>
                                <m:r>
                                  <w:rPr>
                                    <w:rFonts w:ascii="Cambria Math" w:hAnsi="Cambria Math"/>
                                  </w:rPr>
                                  <m:t>i</m:t>
                                </m:r>
                                <m:r>
                                  <m:rPr>
                                    <m:sty m:val="p"/>
                                  </m:rPr>
                                  <w:rPr>
                                    <w:rFonts w:ascii="Cambria Math" w:hAnsi="Cambria Math"/>
                                  </w:rPr>
                                  <m:t>,</m:t>
                                </m:r>
                                <m:r>
                                  <w:rPr>
                                    <w:rFonts w:ascii="Cambria Math" w:hAnsi="Cambria Math"/>
                                  </w:rPr>
                                  <m:t>n</m:t>
                                </m:r>
                              </m:sub>
                            </m:sSub>
                            <m:r>
                              <m:rPr>
                                <m:sty m:val="p"/>
                              </m:rPr>
                              <w:rPr>
                                <w:rFonts w:ascii="Cambria Math" w:hAnsi="Cambria Math"/>
                              </w:rPr>
                              <m:t xml:space="preserve"> </m:t>
                            </m:r>
                          </m:den>
                        </m:f>
                      </m:e>
                    </m:nary>
                  </m:e>
                </m:d>
              </m:e>
            </m:func>
            <m:r>
              <m:rPr>
                <m:sty m:val="p"/>
              </m:rPr>
              <w:rPr>
                <w:rFonts w:ascii="Cambria Math" w:hAnsi="Cambria Math"/>
              </w:rPr>
              <m:t xml:space="preserve"> </m:t>
            </m:r>
          </m:e>
          <m:sub>
            <m:r>
              <m:rPr>
                <m:sty m:val="p"/>
              </m:rPr>
              <w:rPr>
                <w:rFonts w:ascii="Cambria Math" w:hAnsi="Cambria Math"/>
              </w:rPr>
              <m:t>|dB</m:t>
            </m:r>
          </m:sub>
        </m:sSub>
      </m:oMath>
      <w:r w:rsidRPr="00F43493">
        <w:tab/>
        <w:t>(A</w:t>
      </w:r>
      <w:r>
        <w:t>3</w:t>
      </w:r>
      <w:r w:rsidRPr="00F43493">
        <w:t>-3)</w:t>
      </w:r>
    </w:p>
    <w:p w14:paraId="25823005" w14:textId="599126C0" w:rsidR="006353AA" w:rsidRDefault="006353AA" w:rsidP="006353AA">
      <w:pPr>
        <w:rPr>
          <w:lang w:val="en-US" w:eastAsia="zh-CN"/>
        </w:rPr>
      </w:pPr>
      <w:r w:rsidRPr="00F43493">
        <w:t xml:space="preserve">Using the resulting data containing received interfering power levels, a CCDF curve </w:t>
      </w:r>
      <w:r>
        <w:t>is</w:t>
      </w:r>
      <w:r w:rsidRPr="00F43493">
        <w:t xml:space="preserve"> generated to assess interference </w:t>
      </w:r>
      <w:r>
        <w:t>received</w:t>
      </w:r>
      <w:r w:rsidRPr="00F43493">
        <w:t xml:space="preserve"> </w:t>
      </w:r>
      <w:r>
        <w:t xml:space="preserve">by the sensor undergoing observations </w:t>
      </w:r>
      <w:r w:rsidRPr="00F43493">
        <w:t>over the MAI.</w:t>
      </w:r>
    </w:p>
    <w:p w14:paraId="6C918155" w14:textId="40F17F91" w:rsidR="00B8666E" w:rsidRDefault="00E42DCD" w:rsidP="00B40183">
      <w:pPr>
        <w:pStyle w:val="Heading2"/>
        <w:rPr>
          <w:lang w:val="en-US" w:eastAsia="zh-CN"/>
        </w:rPr>
      </w:pPr>
      <w:r>
        <w:rPr>
          <w:lang w:val="en-US" w:eastAsia="zh-CN"/>
        </w:rPr>
        <w:lastRenderedPageBreak/>
        <w:t xml:space="preserve">3.2 </w:t>
      </w:r>
      <w:r w:rsidR="00B8666E">
        <w:rPr>
          <w:lang w:val="en-US" w:eastAsia="zh-CN"/>
        </w:rPr>
        <w:t>Simulation #1</w:t>
      </w:r>
    </w:p>
    <w:p w14:paraId="472C33BC" w14:textId="08BDDC1B" w:rsidR="009D73D4" w:rsidRDefault="009D73D4" w:rsidP="00D817BB">
      <w:pPr>
        <w:rPr>
          <w:lang w:val="en-US" w:eastAsia="zh-CN"/>
        </w:rPr>
      </w:pPr>
      <w:r>
        <w:rPr>
          <w:lang w:val="en-US" w:eastAsia="zh-CN"/>
        </w:rPr>
        <w:t>[TBD]</w:t>
      </w:r>
    </w:p>
    <w:p w14:paraId="346D1CEE" w14:textId="27AA8AA7" w:rsidR="009D73D4" w:rsidRDefault="00E42DCD" w:rsidP="00B40183">
      <w:pPr>
        <w:pStyle w:val="Heading2"/>
        <w:rPr>
          <w:lang w:val="en-US" w:eastAsia="zh-CN"/>
        </w:rPr>
      </w:pPr>
      <w:r>
        <w:rPr>
          <w:lang w:val="en-US" w:eastAsia="zh-CN"/>
        </w:rPr>
        <w:t xml:space="preserve">3.3 </w:t>
      </w:r>
      <w:r w:rsidR="00B8666E">
        <w:rPr>
          <w:lang w:val="en-US" w:eastAsia="zh-CN"/>
        </w:rPr>
        <w:t>Simulation #2</w:t>
      </w:r>
    </w:p>
    <w:p w14:paraId="4C3ECE5C" w14:textId="479F5C92" w:rsidR="00B8666E" w:rsidRPr="00D817BB" w:rsidRDefault="00B8666E" w:rsidP="00D817BB">
      <w:pPr>
        <w:rPr>
          <w:lang w:val="en-US" w:eastAsia="zh-CN"/>
        </w:rPr>
      </w:pPr>
      <w:r>
        <w:rPr>
          <w:lang w:val="en-US" w:eastAsia="zh-CN"/>
        </w:rPr>
        <w:t>[TBD]</w:t>
      </w:r>
    </w:p>
    <w:p w14:paraId="775E0CDD" w14:textId="7B528EB8" w:rsidR="00A27A9B" w:rsidRPr="00B36427" w:rsidRDefault="00A27A9B" w:rsidP="00242B10">
      <w:pPr>
        <w:pStyle w:val="Heading1"/>
        <w:numPr>
          <w:ilvl w:val="0"/>
          <w:numId w:val="1"/>
        </w:numPr>
        <w:rPr>
          <w:lang w:val="en-US"/>
        </w:rPr>
      </w:pPr>
      <w:bookmarkStart w:id="29" w:name="_Toc174198138"/>
      <w:r w:rsidRPr="00B36427">
        <w:rPr>
          <w:lang w:val="en-US" w:eastAsia="zh-CN"/>
        </w:rPr>
        <w:t>Results</w:t>
      </w:r>
      <w:bookmarkEnd w:id="29"/>
    </w:p>
    <w:p w14:paraId="23F9E507" w14:textId="686D9285" w:rsidR="00DB598A" w:rsidRPr="00B36427" w:rsidRDefault="00DB598A" w:rsidP="00DB598A">
      <w:pPr>
        <w:rPr>
          <w:lang w:val="en-US"/>
        </w:rPr>
      </w:pPr>
      <w:r w:rsidRPr="00B36427">
        <w:rPr>
          <w:lang w:val="en-US"/>
        </w:rPr>
        <w:t>[TBD]</w:t>
      </w:r>
    </w:p>
    <w:p w14:paraId="648A342F" w14:textId="53FA8E5C" w:rsidR="003F76B7" w:rsidRPr="00B36427" w:rsidRDefault="003F76B7" w:rsidP="003F76B7">
      <w:pPr>
        <w:pStyle w:val="Heading1"/>
        <w:numPr>
          <w:ilvl w:val="0"/>
          <w:numId w:val="1"/>
        </w:numPr>
        <w:rPr>
          <w:lang w:val="en-US"/>
        </w:rPr>
      </w:pPr>
      <w:bookmarkStart w:id="30" w:name="_Toc174198139"/>
      <w:r>
        <w:rPr>
          <w:lang w:val="en-US" w:eastAsia="zh-CN"/>
        </w:rPr>
        <w:t>Summary</w:t>
      </w:r>
      <w:bookmarkEnd w:id="30"/>
    </w:p>
    <w:p w14:paraId="2500CE76" w14:textId="77777777" w:rsidR="003F76B7" w:rsidRPr="00B36427" w:rsidRDefault="003F76B7" w:rsidP="003F76B7">
      <w:pPr>
        <w:rPr>
          <w:lang w:val="en-US"/>
        </w:rPr>
      </w:pPr>
      <w:r w:rsidRPr="00B36427">
        <w:rPr>
          <w:lang w:val="en-US"/>
        </w:rPr>
        <w:t>[TBD]</w:t>
      </w:r>
    </w:p>
    <w:p w14:paraId="12D76EB8" w14:textId="77777777" w:rsidR="006021BB" w:rsidRPr="007D14AC" w:rsidRDefault="006021BB" w:rsidP="006021BB">
      <w:pPr>
        <w:pStyle w:val="Heading1"/>
        <w:numPr>
          <w:ilvl w:val="0"/>
          <w:numId w:val="1"/>
        </w:numPr>
        <w:rPr>
          <w:lang w:val="en-US" w:eastAsia="zh-CN"/>
        </w:rPr>
      </w:pPr>
      <w:bookmarkStart w:id="31" w:name="_Toc174198140"/>
      <w:r>
        <w:rPr>
          <w:lang w:val="en-US" w:eastAsia="zh-CN"/>
        </w:rPr>
        <w:t>Glossary and abbreviations</w:t>
      </w:r>
      <w:bookmarkEnd w:id="31"/>
    </w:p>
    <w:p w14:paraId="6DBF4502" w14:textId="77777777" w:rsidR="006021BB" w:rsidRDefault="006021BB" w:rsidP="006021BB">
      <w:pPr>
        <w:spacing w:before="240" w:after="240"/>
        <w:rPr>
          <w:iCs/>
          <w:lang w:eastAsia="zh-CN"/>
        </w:rPr>
      </w:pPr>
      <w:r>
        <w:rPr>
          <w:i/>
          <w:lang w:eastAsia="zh-CN"/>
        </w:rPr>
        <w:t>EESS</w:t>
      </w:r>
      <w:r>
        <w:rPr>
          <w:i/>
          <w:lang w:eastAsia="zh-CN"/>
        </w:rPr>
        <w:tab/>
      </w:r>
      <w:r>
        <w:rPr>
          <w:iCs/>
          <w:lang w:eastAsia="zh-CN"/>
        </w:rPr>
        <w:t>Earth Exploration Satellite Services</w:t>
      </w:r>
    </w:p>
    <w:p w14:paraId="5DC75875" w14:textId="55252F13" w:rsidR="006021BB" w:rsidRDefault="002C75B1" w:rsidP="006021BB">
      <w:pPr>
        <w:spacing w:before="240" w:after="240"/>
        <w:rPr>
          <w:lang w:val="en-US"/>
        </w:rPr>
      </w:pPr>
      <w:r>
        <w:rPr>
          <w:i/>
          <w:lang w:eastAsia="zh-CN"/>
        </w:rPr>
        <w:t>IWC</w:t>
      </w:r>
      <w:r w:rsidR="006021BB" w:rsidRPr="00E4135C">
        <w:rPr>
          <w:i/>
          <w:lang w:eastAsia="zh-CN"/>
        </w:rPr>
        <w:tab/>
      </w:r>
      <w:r>
        <w:rPr>
          <w:lang w:val="en-US"/>
        </w:rPr>
        <w:t>I</w:t>
      </w:r>
      <w:r w:rsidRPr="00FB23AF">
        <w:rPr>
          <w:lang w:val="en-US"/>
        </w:rPr>
        <w:t xml:space="preserve">ce </w:t>
      </w:r>
      <w:r>
        <w:rPr>
          <w:lang w:val="en-US"/>
        </w:rPr>
        <w:t>W</w:t>
      </w:r>
      <w:r w:rsidRPr="00FB23AF">
        <w:rPr>
          <w:lang w:val="en-US"/>
        </w:rPr>
        <w:t xml:space="preserve">ater </w:t>
      </w:r>
      <w:r>
        <w:rPr>
          <w:lang w:val="en-US"/>
        </w:rPr>
        <w:t>C</w:t>
      </w:r>
      <w:r w:rsidRPr="00FB23AF">
        <w:rPr>
          <w:lang w:val="en-US"/>
        </w:rPr>
        <w:t>ontent</w:t>
      </w:r>
    </w:p>
    <w:p w14:paraId="5BEB76A6" w14:textId="30FF7B50" w:rsidR="001E1A9B" w:rsidRPr="001E1A9B" w:rsidRDefault="001E1A9B" w:rsidP="006021BB">
      <w:pPr>
        <w:spacing w:before="240" w:after="240"/>
        <w:rPr>
          <w:lang w:eastAsia="zh-CN"/>
        </w:rPr>
      </w:pPr>
      <w:r>
        <w:rPr>
          <w:i/>
          <w:iCs/>
          <w:lang w:val="en-US"/>
        </w:rPr>
        <w:t>IWP</w:t>
      </w:r>
      <w:r>
        <w:rPr>
          <w:lang w:val="en-US"/>
        </w:rPr>
        <w:tab/>
        <w:t>Ice Water</w:t>
      </w:r>
      <w:r w:rsidR="00D33906">
        <w:rPr>
          <w:lang w:val="en-US"/>
        </w:rPr>
        <w:t xml:space="preserve"> Path</w:t>
      </w:r>
    </w:p>
    <w:p w14:paraId="70399076" w14:textId="77777777" w:rsidR="006021BB" w:rsidRPr="00DF0681" w:rsidRDefault="006021BB" w:rsidP="006021BB">
      <w:pPr>
        <w:spacing w:before="240" w:after="240"/>
        <w:rPr>
          <w:iCs/>
          <w:lang w:eastAsia="zh-CN"/>
        </w:rPr>
      </w:pPr>
      <w:r>
        <w:rPr>
          <w:i/>
          <w:lang w:eastAsia="zh-CN"/>
        </w:rPr>
        <w:t>RAS</w:t>
      </w:r>
      <w:r>
        <w:rPr>
          <w:i/>
          <w:lang w:eastAsia="zh-CN"/>
        </w:rPr>
        <w:tab/>
      </w:r>
      <w:r>
        <w:rPr>
          <w:iCs/>
          <w:lang w:eastAsia="zh-CN"/>
        </w:rPr>
        <w:t>Radio Astronomy Services</w:t>
      </w:r>
    </w:p>
    <w:p w14:paraId="6B67F63A" w14:textId="77777777" w:rsidR="006021BB" w:rsidRDefault="006021BB" w:rsidP="006021BB">
      <w:pPr>
        <w:spacing w:before="240" w:after="240"/>
        <w:rPr>
          <w:iCs/>
          <w:lang w:eastAsia="zh-CN"/>
        </w:rPr>
      </w:pPr>
      <w:r>
        <w:rPr>
          <w:i/>
          <w:lang w:eastAsia="zh-CN"/>
        </w:rPr>
        <w:t>RLS</w:t>
      </w:r>
      <w:r>
        <w:rPr>
          <w:i/>
          <w:lang w:eastAsia="zh-CN"/>
        </w:rPr>
        <w:tab/>
      </w:r>
      <w:r>
        <w:rPr>
          <w:iCs/>
          <w:lang w:eastAsia="zh-CN"/>
        </w:rPr>
        <w:t>Radiolocation Services</w:t>
      </w:r>
    </w:p>
    <w:p w14:paraId="6D7EDE11" w14:textId="59A48BA5" w:rsidR="0021113D" w:rsidRPr="00ED4057" w:rsidRDefault="006021BB" w:rsidP="00F01820">
      <w:pPr>
        <w:spacing w:before="240" w:after="240"/>
        <w:rPr>
          <w:lang w:val="en-US" w:eastAsia="zh-CN"/>
        </w:rPr>
      </w:pPr>
      <w:r>
        <w:rPr>
          <w:i/>
          <w:lang w:eastAsia="zh-CN"/>
        </w:rPr>
        <w:t>SRS</w:t>
      </w:r>
      <w:r>
        <w:rPr>
          <w:iCs/>
          <w:lang w:eastAsia="zh-CN"/>
        </w:rPr>
        <w:tab/>
        <w:t>Space Research Services</w:t>
      </w:r>
    </w:p>
    <w:sectPr w:rsidR="0021113D" w:rsidRPr="00ED4057" w:rsidSect="00395CDF">
      <w:headerReference w:type="default" r:id="rId29"/>
      <w:footerReference w:type="default" r:id="rId30"/>
      <w:headerReference w:type="first" r:id="rId31"/>
      <w:pgSz w:w="11907" w:h="16834"/>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8212C" w14:textId="77777777" w:rsidR="000C122A" w:rsidRDefault="000C122A">
      <w:r>
        <w:separator/>
      </w:r>
    </w:p>
  </w:endnote>
  <w:endnote w:type="continuationSeparator" w:id="0">
    <w:p w14:paraId="75E1D84C" w14:textId="77777777" w:rsidR="000C122A" w:rsidRDefault="000C122A">
      <w:r>
        <w:continuationSeparator/>
      </w:r>
    </w:p>
  </w:endnote>
  <w:endnote w:type="continuationNotice" w:id="1">
    <w:p w14:paraId="040EB1B1" w14:textId="77777777" w:rsidR="000C122A" w:rsidRDefault="000C122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ahoma"/>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33321" w14:textId="01A9AAFA" w:rsidR="00FA124A" w:rsidRPr="002F7CB3" w:rsidRDefault="003B2BC6">
    <w:pPr>
      <w:pStyle w:val="Footer"/>
      <w:rPr>
        <w:lang w:val="en-US"/>
      </w:rPr>
    </w:pPr>
    <w:fldSimple w:instr=" FILENAME \p \* MERGEFORMAT ">
      <w:r w:rsidR="008614B2" w:rsidRPr="008614B2">
        <w:rPr>
          <w:lang w:val="en-US"/>
        </w:rPr>
        <w:t>Document43</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3D2185">
      <w:t>12.09.24</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8614B2">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14E67" w14:textId="77777777" w:rsidR="000C122A" w:rsidRDefault="000C122A">
      <w:r>
        <w:t>____________________</w:t>
      </w:r>
    </w:p>
  </w:footnote>
  <w:footnote w:type="continuationSeparator" w:id="0">
    <w:p w14:paraId="07B5DE75" w14:textId="77777777" w:rsidR="000C122A" w:rsidRDefault="000C122A">
      <w:r>
        <w:continuationSeparator/>
      </w:r>
    </w:p>
  </w:footnote>
  <w:footnote w:type="continuationNotice" w:id="1">
    <w:p w14:paraId="67B7FF4F" w14:textId="77777777" w:rsidR="000C122A" w:rsidRDefault="000C122A">
      <w:pPr>
        <w:spacing w:before="0"/>
      </w:pPr>
    </w:p>
  </w:footnote>
  <w:footnote w:id="2">
    <w:p w14:paraId="4E1E0EBC" w14:textId="0DACD8BF" w:rsidR="00505A3C" w:rsidRPr="00505A3C" w:rsidRDefault="00505A3C">
      <w:pPr>
        <w:pStyle w:val="FootnoteText"/>
      </w:pPr>
      <w:r>
        <w:rPr>
          <w:rStyle w:val="FootnoteReference"/>
        </w:rPr>
        <w:footnoteRef/>
      </w:r>
      <w:r>
        <w:t xml:space="preserve"> </w:t>
      </w:r>
      <w:r w:rsidRPr="00505A3C">
        <w:t>that the frequency ranges 231.5-275 GHz and 275-700 GHz are also allocated to other radiocommunication services and that those allocations are used by a variety of incumbent systems in many administrations, and that the protection of these services, including adjacent services, should be studied;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065C4" w14:textId="39502820" w:rsidR="00FA124A" w:rsidRDefault="003D2185" w:rsidP="00330567">
    <w:pPr>
      <w:pStyle w:val="Header"/>
      <w:rPr>
        <w:rStyle w:val="PageNumber"/>
      </w:rPr>
    </w:pPr>
    <w:sdt>
      <w:sdtPr>
        <w:rPr>
          <w:lang w:val="en-US"/>
        </w:rPr>
        <w:id w:val="1651258198"/>
        <w:docPartObj>
          <w:docPartGallery w:val="Watermarks"/>
          <w:docPartUnique/>
        </w:docPartObj>
      </w:sdtPr>
      <w:sdtEndPr/>
      <w:sdtContent>
        <w:r>
          <w:rPr>
            <w:noProof/>
            <w:lang w:val="en-US"/>
          </w:rPr>
          <w:pict w14:anchorId="305385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7465002" o:spid="_x0000_s1025" type="#_x0000_t136" style="position:absolute;left:0;text-align:left;margin-left:0;margin-top:0;width:424.7pt;height:254.8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124A">
      <w:rPr>
        <w:lang w:val="en-US"/>
      </w:rPr>
      <w:t xml:space="preserve">- </w:t>
    </w:r>
    <w:r w:rsidR="00D02712">
      <w:rPr>
        <w:rStyle w:val="PageNumber"/>
      </w:rPr>
      <w:fldChar w:fldCharType="begin"/>
    </w:r>
    <w:r w:rsidR="00FA124A">
      <w:rPr>
        <w:rStyle w:val="PageNumber"/>
      </w:rPr>
      <w:instrText xml:space="preserve"> PAGE </w:instrText>
    </w:r>
    <w:r w:rsidR="00D02712">
      <w:rPr>
        <w:rStyle w:val="PageNumber"/>
      </w:rPr>
      <w:fldChar w:fldCharType="separate"/>
    </w:r>
    <w:r w:rsidR="008614B2">
      <w:rPr>
        <w:rStyle w:val="PageNumber"/>
        <w:noProof/>
      </w:rPr>
      <w:t>2</w:t>
    </w:r>
    <w:r w:rsidR="00D02712">
      <w:rPr>
        <w:rStyle w:val="PageNumber"/>
      </w:rPr>
      <w:fldChar w:fldCharType="end"/>
    </w:r>
    <w:r w:rsidR="00FA124A">
      <w:rPr>
        <w:rStyle w:val="PageNumber"/>
      </w:rPr>
      <w:t xml:space="preserve"> -</w:t>
    </w:r>
  </w:p>
  <w:p w14:paraId="69BCF5F4" w14:textId="77777777" w:rsidR="00FA124A" w:rsidRDefault="008614B2">
    <w:pPr>
      <w:pStyle w:val="Header"/>
      <w:rPr>
        <w:lang w:val="en-US"/>
      </w:rPr>
    </w:pPr>
    <w:r>
      <w:rPr>
        <w:lang w:val="en-US"/>
      </w:rPr>
      <w:t>XXX-E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6CF78" w14:textId="77777777" w:rsidR="00B17122" w:rsidRDefault="00B17122" w:rsidP="00B17122">
    <w:pPr>
      <w:pStyle w:val="Header"/>
    </w:pPr>
    <w:r>
      <w:t>THIS DRAFT DOCUMENT IS NOT NECESSARILY A U.S. POSITION AND IS SUBJECT TO CHANGE.</w:t>
    </w:r>
  </w:p>
  <w:p w14:paraId="7FB51649" w14:textId="77777777" w:rsidR="00B17122" w:rsidRDefault="00B17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BA7BAE"/>
    <w:multiLevelType w:val="multilevel"/>
    <w:tmpl w:val="FEE8BB20"/>
    <w:lvl w:ilvl="0">
      <w:start w:val="1"/>
      <w:numFmt w:val="decimal"/>
      <w:lvlText w:val="%1"/>
      <w:lvlJc w:val="left"/>
      <w:pPr>
        <w:ind w:left="1140" w:hanging="1140"/>
      </w:pPr>
      <w:rPr>
        <w:rFonts w:hint="default"/>
      </w:rPr>
    </w:lvl>
    <w:lvl w:ilvl="1">
      <w:start w:val="1"/>
      <w:numFmt w:val="decimal"/>
      <w:lvlText w:val="%1.%2"/>
      <w:lvlJc w:val="left"/>
      <w:pPr>
        <w:ind w:left="1140" w:hanging="1140"/>
      </w:pPr>
      <w:rPr>
        <w:rFonts w:hint="default"/>
        <w:b/>
        <w:bCs/>
      </w:rPr>
    </w:lvl>
    <w:lvl w:ilvl="2">
      <w:start w:val="1"/>
      <w:numFmt w:val="decimal"/>
      <w:lvlText w:val="%1.%2.%3"/>
      <w:lvlJc w:val="left"/>
      <w:pPr>
        <w:ind w:left="1140" w:hanging="114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E6141FE"/>
    <w:multiLevelType w:val="multilevel"/>
    <w:tmpl w:val="124C6356"/>
    <w:lvl w:ilvl="0">
      <w:start w:val="1"/>
      <w:numFmt w:val="decimal"/>
      <w:lvlText w:val="%1"/>
      <w:lvlJc w:val="left"/>
      <w:pPr>
        <w:ind w:left="1128" w:hanging="1128"/>
      </w:pPr>
      <w:rPr>
        <w:rFonts w:hint="default"/>
      </w:rPr>
    </w:lvl>
    <w:lvl w:ilvl="1">
      <w:start w:val="2"/>
      <w:numFmt w:val="decimal"/>
      <w:isLgl/>
      <w:lvlText w:val="%1.%2"/>
      <w:lvlJc w:val="left"/>
      <w:pPr>
        <w:ind w:left="1128" w:hanging="564"/>
      </w:pPr>
      <w:rPr>
        <w:rFonts w:hint="default"/>
      </w:rPr>
    </w:lvl>
    <w:lvl w:ilvl="2">
      <w:start w:val="1"/>
      <w:numFmt w:val="decimal"/>
      <w:isLgl/>
      <w:lvlText w:val="%1.%2.%3"/>
      <w:lvlJc w:val="left"/>
      <w:pPr>
        <w:ind w:left="1848" w:hanging="720"/>
      </w:pPr>
      <w:rPr>
        <w:rFonts w:hint="default"/>
      </w:rPr>
    </w:lvl>
    <w:lvl w:ilvl="3">
      <w:start w:val="1"/>
      <w:numFmt w:val="decimal"/>
      <w:isLgl/>
      <w:lvlText w:val="%1.%2.%3.%4"/>
      <w:lvlJc w:val="left"/>
      <w:pPr>
        <w:ind w:left="2412" w:hanging="720"/>
      </w:pPr>
      <w:rPr>
        <w:rFonts w:hint="default"/>
      </w:rPr>
    </w:lvl>
    <w:lvl w:ilvl="4">
      <w:start w:val="1"/>
      <w:numFmt w:val="decimal"/>
      <w:isLgl/>
      <w:lvlText w:val="%1.%2.%3.%4.%5"/>
      <w:lvlJc w:val="left"/>
      <w:pPr>
        <w:ind w:left="2976" w:hanging="720"/>
      </w:pPr>
      <w:rPr>
        <w:rFonts w:hint="default"/>
      </w:rPr>
    </w:lvl>
    <w:lvl w:ilvl="5">
      <w:start w:val="1"/>
      <w:numFmt w:val="decimal"/>
      <w:isLgl/>
      <w:lvlText w:val="%1.%2.%3.%4.%5.%6"/>
      <w:lvlJc w:val="left"/>
      <w:pPr>
        <w:ind w:left="3900" w:hanging="1080"/>
      </w:pPr>
      <w:rPr>
        <w:rFonts w:hint="default"/>
      </w:rPr>
    </w:lvl>
    <w:lvl w:ilvl="6">
      <w:start w:val="1"/>
      <w:numFmt w:val="decimal"/>
      <w:isLgl/>
      <w:lvlText w:val="%1.%2.%3.%4.%5.%6.%7"/>
      <w:lvlJc w:val="left"/>
      <w:pPr>
        <w:ind w:left="4464" w:hanging="1080"/>
      </w:pPr>
      <w:rPr>
        <w:rFonts w:hint="default"/>
      </w:rPr>
    </w:lvl>
    <w:lvl w:ilvl="7">
      <w:start w:val="1"/>
      <w:numFmt w:val="decimal"/>
      <w:isLgl/>
      <w:lvlText w:val="%1.%2.%3.%4.%5.%6.%7.%8"/>
      <w:lvlJc w:val="left"/>
      <w:pPr>
        <w:ind w:left="5388" w:hanging="1440"/>
      </w:pPr>
      <w:rPr>
        <w:rFonts w:hint="default"/>
      </w:rPr>
    </w:lvl>
    <w:lvl w:ilvl="8">
      <w:start w:val="1"/>
      <w:numFmt w:val="decimal"/>
      <w:isLgl/>
      <w:lvlText w:val="%1.%2.%3.%4.%5.%6.%7.%8.%9"/>
      <w:lvlJc w:val="left"/>
      <w:pPr>
        <w:ind w:left="5952" w:hanging="1440"/>
      </w:pPr>
      <w:rPr>
        <w:rFonts w:hint="default"/>
      </w:rPr>
    </w:lvl>
  </w:abstractNum>
  <w:num w:numId="1" w16cid:durableId="1109131278">
    <w:abstractNumId w:val="1"/>
  </w:num>
  <w:num w:numId="2" w16cid:durableId="479979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yan McDonough">
    <w15:presenceInfo w15:providerId="None" w15:userId="Ryan McDonoug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AU"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2F97"/>
    <w:rsid w:val="00006924"/>
    <w:rsid w:val="000069D4"/>
    <w:rsid w:val="000117CF"/>
    <w:rsid w:val="000174AD"/>
    <w:rsid w:val="000207A5"/>
    <w:rsid w:val="000235BD"/>
    <w:rsid w:val="00023669"/>
    <w:rsid w:val="00047A1D"/>
    <w:rsid w:val="000604B9"/>
    <w:rsid w:val="00060D64"/>
    <w:rsid w:val="00062432"/>
    <w:rsid w:val="000626E0"/>
    <w:rsid w:val="000647CB"/>
    <w:rsid w:val="00072668"/>
    <w:rsid w:val="0007474E"/>
    <w:rsid w:val="00074CF9"/>
    <w:rsid w:val="00080004"/>
    <w:rsid w:val="00090254"/>
    <w:rsid w:val="000947F9"/>
    <w:rsid w:val="000A2164"/>
    <w:rsid w:val="000A28FF"/>
    <w:rsid w:val="000A65B3"/>
    <w:rsid w:val="000A7D55"/>
    <w:rsid w:val="000B6B3E"/>
    <w:rsid w:val="000C0933"/>
    <w:rsid w:val="000C122A"/>
    <w:rsid w:val="000C12C8"/>
    <w:rsid w:val="000C2E8E"/>
    <w:rsid w:val="000D312D"/>
    <w:rsid w:val="000D5301"/>
    <w:rsid w:val="000E0E7C"/>
    <w:rsid w:val="000E2A35"/>
    <w:rsid w:val="000E3E75"/>
    <w:rsid w:val="000F1B4B"/>
    <w:rsid w:val="000F2331"/>
    <w:rsid w:val="00102C38"/>
    <w:rsid w:val="00110C4F"/>
    <w:rsid w:val="00115143"/>
    <w:rsid w:val="00117CE9"/>
    <w:rsid w:val="0012744F"/>
    <w:rsid w:val="00131178"/>
    <w:rsid w:val="00145527"/>
    <w:rsid w:val="00154B43"/>
    <w:rsid w:val="0015528F"/>
    <w:rsid w:val="00156F66"/>
    <w:rsid w:val="00163271"/>
    <w:rsid w:val="00172122"/>
    <w:rsid w:val="001728DA"/>
    <w:rsid w:val="001731BB"/>
    <w:rsid w:val="00182528"/>
    <w:rsid w:val="0018500B"/>
    <w:rsid w:val="00186F46"/>
    <w:rsid w:val="00190987"/>
    <w:rsid w:val="00195CDC"/>
    <w:rsid w:val="00196A19"/>
    <w:rsid w:val="001A1E6B"/>
    <w:rsid w:val="001B32FC"/>
    <w:rsid w:val="001B7645"/>
    <w:rsid w:val="001C6086"/>
    <w:rsid w:val="001D4E5C"/>
    <w:rsid w:val="001D5518"/>
    <w:rsid w:val="001D60DD"/>
    <w:rsid w:val="001E1A9B"/>
    <w:rsid w:val="001F09D1"/>
    <w:rsid w:val="001F2BD5"/>
    <w:rsid w:val="00202DC1"/>
    <w:rsid w:val="00204462"/>
    <w:rsid w:val="0021113D"/>
    <w:rsid w:val="002116EE"/>
    <w:rsid w:val="00213611"/>
    <w:rsid w:val="0022090F"/>
    <w:rsid w:val="00224867"/>
    <w:rsid w:val="002309D8"/>
    <w:rsid w:val="00234388"/>
    <w:rsid w:val="00242B10"/>
    <w:rsid w:val="00243303"/>
    <w:rsid w:val="002502D0"/>
    <w:rsid w:val="00263498"/>
    <w:rsid w:val="00270D86"/>
    <w:rsid w:val="00270F90"/>
    <w:rsid w:val="00285B5C"/>
    <w:rsid w:val="002A385E"/>
    <w:rsid w:val="002A7FE2"/>
    <w:rsid w:val="002B2DA2"/>
    <w:rsid w:val="002C22D2"/>
    <w:rsid w:val="002C5E14"/>
    <w:rsid w:val="002C75B1"/>
    <w:rsid w:val="002C7C23"/>
    <w:rsid w:val="002D1735"/>
    <w:rsid w:val="002D3F26"/>
    <w:rsid w:val="002E1B4F"/>
    <w:rsid w:val="002F1F29"/>
    <w:rsid w:val="002F2E67"/>
    <w:rsid w:val="002F50D2"/>
    <w:rsid w:val="002F7CB3"/>
    <w:rsid w:val="00312097"/>
    <w:rsid w:val="00315546"/>
    <w:rsid w:val="003164D2"/>
    <w:rsid w:val="00323FA5"/>
    <w:rsid w:val="00330567"/>
    <w:rsid w:val="0033187A"/>
    <w:rsid w:val="00331BA1"/>
    <w:rsid w:val="003362E0"/>
    <w:rsid w:val="00340590"/>
    <w:rsid w:val="003475BC"/>
    <w:rsid w:val="003504AB"/>
    <w:rsid w:val="00350EBC"/>
    <w:rsid w:val="0038023B"/>
    <w:rsid w:val="00386A9D"/>
    <w:rsid w:val="00386DCF"/>
    <w:rsid w:val="00391081"/>
    <w:rsid w:val="0039386B"/>
    <w:rsid w:val="00395CDF"/>
    <w:rsid w:val="003A3C66"/>
    <w:rsid w:val="003A76B4"/>
    <w:rsid w:val="003B0B09"/>
    <w:rsid w:val="003B2789"/>
    <w:rsid w:val="003B2BC6"/>
    <w:rsid w:val="003B42AA"/>
    <w:rsid w:val="003C13CE"/>
    <w:rsid w:val="003C53CB"/>
    <w:rsid w:val="003C697E"/>
    <w:rsid w:val="003D0314"/>
    <w:rsid w:val="003D15DE"/>
    <w:rsid w:val="003D2185"/>
    <w:rsid w:val="003D222C"/>
    <w:rsid w:val="003D2D68"/>
    <w:rsid w:val="003E2518"/>
    <w:rsid w:val="003E7712"/>
    <w:rsid w:val="003E7CEF"/>
    <w:rsid w:val="003F3C1D"/>
    <w:rsid w:val="003F76B7"/>
    <w:rsid w:val="004042F2"/>
    <w:rsid w:val="0040727E"/>
    <w:rsid w:val="00412CA9"/>
    <w:rsid w:val="004242B4"/>
    <w:rsid w:val="00437E17"/>
    <w:rsid w:val="0045197A"/>
    <w:rsid w:val="00465B2A"/>
    <w:rsid w:val="00477FD2"/>
    <w:rsid w:val="004843D7"/>
    <w:rsid w:val="00493664"/>
    <w:rsid w:val="00496A63"/>
    <w:rsid w:val="004A0097"/>
    <w:rsid w:val="004A0F4D"/>
    <w:rsid w:val="004B1EF7"/>
    <w:rsid w:val="004B3FAD"/>
    <w:rsid w:val="004C5749"/>
    <w:rsid w:val="004D0160"/>
    <w:rsid w:val="004D5699"/>
    <w:rsid w:val="00501DCA"/>
    <w:rsid w:val="00502285"/>
    <w:rsid w:val="00502321"/>
    <w:rsid w:val="00505A3C"/>
    <w:rsid w:val="005107F7"/>
    <w:rsid w:val="00510CE8"/>
    <w:rsid w:val="00513A47"/>
    <w:rsid w:val="005144BF"/>
    <w:rsid w:val="00531E14"/>
    <w:rsid w:val="00536054"/>
    <w:rsid w:val="005408DF"/>
    <w:rsid w:val="00545BCB"/>
    <w:rsid w:val="00552264"/>
    <w:rsid w:val="0055565E"/>
    <w:rsid w:val="00557E21"/>
    <w:rsid w:val="00560FBF"/>
    <w:rsid w:val="005643C5"/>
    <w:rsid w:val="00566531"/>
    <w:rsid w:val="00572079"/>
    <w:rsid w:val="00573344"/>
    <w:rsid w:val="00575D08"/>
    <w:rsid w:val="00581A80"/>
    <w:rsid w:val="00583F9B"/>
    <w:rsid w:val="005867FB"/>
    <w:rsid w:val="005931AA"/>
    <w:rsid w:val="00597D73"/>
    <w:rsid w:val="005B0D29"/>
    <w:rsid w:val="005E5C10"/>
    <w:rsid w:val="005E6E09"/>
    <w:rsid w:val="005E78DF"/>
    <w:rsid w:val="005F1A31"/>
    <w:rsid w:val="005F2C78"/>
    <w:rsid w:val="0060151C"/>
    <w:rsid w:val="006021BB"/>
    <w:rsid w:val="006144E4"/>
    <w:rsid w:val="006154A6"/>
    <w:rsid w:val="006156CB"/>
    <w:rsid w:val="00622E10"/>
    <w:rsid w:val="006236EB"/>
    <w:rsid w:val="00630D83"/>
    <w:rsid w:val="006329E1"/>
    <w:rsid w:val="006353AA"/>
    <w:rsid w:val="00635B63"/>
    <w:rsid w:val="0063728E"/>
    <w:rsid w:val="00640132"/>
    <w:rsid w:val="00641115"/>
    <w:rsid w:val="00650299"/>
    <w:rsid w:val="006516AB"/>
    <w:rsid w:val="006531AC"/>
    <w:rsid w:val="0065555C"/>
    <w:rsid w:val="00655FC5"/>
    <w:rsid w:val="00662545"/>
    <w:rsid w:val="00672C39"/>
    <w:rsid w:val="006734E1"/>
    <w:rsid w:val="00684AF9"/>
    <w:rsid w:val="00692318"/>
    <w:rsid w:val="006963D5"/>
    <w:rsid w:val="006B572C"/>
    <w:rsid w:val="006B6D61"/>
    <w:rsid w:val="006C1A00"/>
    <w:rsid w:val="006C58AC"/>
    <w:rsid w:val="006D4A98"/>
    <w:rsid w:val="006E2F16"/>
    <w:rsid w:val="006F23AE"/>
    <w:rsid w:val="006F5325"/>
    <w:rsid w:val="00714213"/>
    <w:rsid w:val="00716C36"/>
    <w:rsid w:val="007273C5"/>
    <w:rsid w:val="0073071A"/>
    <w:rsid w:val="007415BF"/>
    <w:rsid w:val="00742DAA"/>
    <w:rsid w:val="00752127"/>
    <w:rsid w:val="007611B3"/>
    <w:rsid w:val="0076758E"/>
    <w:rsid w:val="0077006B"/>
    <w:rsid w:val="00782A67"/>
    <w:rsid w:val="007A2C77"/>
    <w:rsid w:val="007A407B"/>
    <w:rsid w:val="007B5747"/>
    <w:rsid w:val="007C2CE8"/>
    <w:rsid w:val="007C33FF"/>
    <w:rsid w:val="007C51F2"/>
    <w:rsid w:val="007C6F15"/>
    <w:rsid w:val="007D0816"/>
    <w:rsid w:val="007D14AC"/>
    <w:rsid w:val="007D169B"/>
    <w:rsid w:val="007E4000"/>
    <w:rsid w:val="007E7B83"/>
    <w:rsid w:val="0080538C"/>
    <w:rsid w:val="008104FE"/>
    <w:rsid w:val="00814E0A"/>
    <w:rsid w:val="00815BBC"/>
    <w:rsid w:val="00816705"/>
    <w:rsid w:val="00822581"/>
    <w:rsid w:val="008309DD"/>
    <w:rsid w:val="0083121A"/>
    <w:rsid w:val="0083227A"/>
    <w:rsid w:val="008547B0"/>
    <w:rsid w:val="008614B2"/>
    <w:rsid w:val="008622A2"/>
    <w:rsid w:val="00863D4F"/>
    <w:rsid w:val="00866036"/>
    <w:rsid w:val="00866900"/>
    <w:rsid w:val="008758F7"/>
    <w:rsid w:val="00875B20"/>
    <w:rsid w:val="00876A8A"/>
    <w:rsid w:val="00881BA1"/>
    <w:rsid w:val="00881BDE"/>
    <w:rsid w:val="00883B1C"/>
    <w:rsid w:val="00884C4D"/>
    <w:rsid w:val="008861BA"/>
    <w:rsid w:val="00886FA4"/>
    <w:rsid w:val="00895371"/>
    <w:rsid w:val="008A2517"/>
    <w:rsid w:val="008C2302"/>
    <w:rsid w:val="008C26B8"/>
    <w:rsid w:val="008C4DCD"/>
    <w:rsid w:val="008C75F2"/>
    <w:rsid w:val="008C7695"/>
    <w:rsid w:val="008E102C"/>
    <w:rsid w:val="008E54A5"/>
    <w:rsid w:val="008E5C85"/>
    <w:rsid w:val="008F07AD"/>
    <w:rsid w:val="008F208F"/>
    <w:rsid w:val="008F3B43"/>
    <w:rsid w:val="0090138C"/>
    <w:rsid w:val="009202BE"/>
    <w:rsid w:val="00921EDE"/>
    <w:rsid w:val="0092477E"/>
    <w:rsid w:val="00924CB5"/>
    <w:rsid w:val="00941FA7"/>
    <w:rsid w:val="009460F4"/>
    <w:rsid w:val="0094661E"/>
    <w:rsid w:val="00962775"/>
    <w:rsid w:val="00963522"/>
    <w:rsid w:val="00970C95"/>
    <w:rsid w:val="00976683"/>
    <w:rsid w:val="00982084"/>
    <w:rsid w:val="00985937"/>
    <w:rsid w:val="00985D54"/>
    <w:rsid w:val="00995963"/>
    <w:rsid w:val="009A07A7"/>
    <w:rsid w:val="009A5DFA"/>
    <w:rsid w:val="009B5D61"/>
    <w:rsid w:val="009B61EB"/>
    <w:rsid w:val="009C0019"/>
    <w:rsid w:val="009C2064"/>
    <w:rsid w:val="009C50AE"/>
    <w:rsid w:val="009D079F"/>
    <w:rsid w:val="009D1697"/>
    <w:rsid w:val="009D73D4"/>
    <w:rsid w:val="009E0F52"/>
    <w:rsid w:val="009E2C9D"/>
    <w:rsid w:val="009E3779"/>
    <w:rsid w:val="009E3CD6"/>
    <w:rsid w:val="009E6629"/>
    <w:rsid w:val="009F3294"/>
    <w:rsid w:val="009F3A46"/>
    <w:rsid w:val="009F560B"/>
    <w:rsid w:val="009F6520"/>
    <w:rsid w:val="00A014F8"/>
    <w:rsid w:val="00A068A8"/>
    <w:rsid w:val="00A16AF7"/>
    <w:rsid w:val="00A23D7D"/>
    <w:rsid w:val="00A23EA7"/>
    <w:rsid w:val="00A25F93"/>
    <w:rsid w:val="00A27A9B"/>
    <w:rsid w:val="00A5173C"/>
    <w:rsid w:val="00A537CA"/>
    <w:rsid w:val="00A5435C"/>
    <w:rsid w:val="00A61AEF"/>
    <w:rsid w:val="00A6711F"/>
    <w:rsid w:val="00A70381"/>
    <w:rsid w:val="00A716CA"/>
    <w:rsid w:val="00A75A3D"/>
    <w:rsid w:val="00A80335"/>
    <w:rsid w:val="00A87A2D"/>
    <w:rsid w:val="00A939DE"/>
    <w:rsid w:val="00AA2C51"/>
    <w:rsid w:val="00AA7494"/>
    <w:rsid w:val="00AB584E"/>
    <w:rsid w:val="00AD2345"/>
    <w:rsid w:val="00AE506F"/>
    <w:rsid w:val="00AF0079"/>
    <w:rsid w:val="00AF173A"/>
    <w:rsid w:val="00AF6F64"/>
    <w:rsid w:val="00B066A4"/>
    <w:rsid w:val="00B07A13"/>
    <w:rsid w:val="00B17122"/>
    <w:rsid w:val="00B22CE6"/>
    <w:rsid w:val="00B249C0"/>
    <w:rsid w:val="00B24A1A"/>
    <w:rsid w:val="00B27DDF"/>
    <w:rsid w:val="00B3235D"/>
    <w:rsid w:val="00B33C54"/>
    <w:rsid w:val="00B34A4A"/>
    <w:rsid w:val="00B36427"/>
    <w:rsid w:val="00B3688F"/>
    <w:rsid w:val="00B40183"/>
    <w:rsid w:val="00B41B39"/>
    <w:rsid w:val="00B4279B"/>
    <w:rsid w:val="00B45FC9"/>
    <w:rsid w:val="00B50515"/>
    <w:rsid w:val="00B51534"/>
    <w:rsid w:val="00B56588"/>
    <w:rsid w:val="00B631C5"/>
    <w:rsid w:val="00B6424A"/>
    <w:rsid w:val="00B73940"/>
    <w:rsid w:val="00B76F35"/>
    <w:rsid w:val="00B81138"/>
    <w:rsid w:val="00B82EC4"/>
    <w:rsid w:val="00B8666E"/>
    <w:rsid w:val="00BA0E14"/>
    <w:rsid w:val="00BA22F5"/>
    <w:rsid w:val="00BA39BC"/>
    <w:rsid w:val="00BB4849"/>
    <w:rsid w:val="00BB6901"/>
    <w:rsid w:val="00BC787C"/>
    <w:rsid w:val="00BC7CCF"/>
    <w:rsid w:val="00BD3CA7"/>
    <w:rsid w:val="00BE470B"/>
    <w:rsid w:val="00BE54AB"/>
    <w:rsid w:val="00BF488D"/>
    <w:rsid w:val="00BF5294"/>
    <w:rsid w:val="00C05150"/>
    <w:rsid w:val="00C06D97"/>
    <w:rsid w:val="00C14DA8"/>
    <w:rsid w:val="00C16777"/>
    <w:rsid w:val="00C25813"/>
    <w:rsid w:val="00C25E43"/>
    <w:rsid w:val="00C340FD"/>
    <w:rsid w:val="00C3422D"/>
    <w:rsid w:val="00C4716E"/>
    <w:rsid w:val="00C5067F"/>
    <w:rsid w:val="00C5356F"/>
    <w:rsid w:val="00C57A91"/>
    <w:rsid w:val="00C61279"/>
    <w:rsid w:val="00C66E30"/>
    <w:rsid w:val="00C80224"/>
    <w:rsid w:val="00C80491"/>
    <w:rsid w:val="00C927DE"/>
    <w:rsid w:val="00C93F3F"/>
    <w:rsid w:val="00C94A85"/>
    <w:rsid w:val="00C94E16"/>
    <w:rsid w:val="00CB4426"/>
    <w:rsid w:val="00CC01C2"/>
    <w:rsid w:val="00CC0683"/>
    <w:rsid w:val="00CD4944"/>
    <w:rsid w:val="00CD73B8"/>
    <w:rsid w:val="00CF21F2"/>
    <w:rsid w:val="00CF2F4A"/>
    <w:rsid w:val="00CF3A67"/>
    <w:rsid w:val="00CF3F7C"/>
    <w:rsid w:val="00CF4D8E"/>
    <w:rsid w:val="00CF611F"/>
    <w:rsid w:val="00D02712"/>
    <w:rsid w:val="00D046A7"/>
    <w:rsid w:val="00D12B6C"/>
    <w:rsid w:val="00D214D0"/>
    <w:rsid w:val="00D240E3"/>
    <w:rsid w:val="00D33906"/>
    <w:rsid w:val="00D341B7"/>
    <w:rsid w:val="00D36282"/>
    <w:rsid w:val="00D36C93"/>
    <w:rsid w:val="00D437FE"/>
    <w:rsid w:val="00D5432C"/>
    <w:rsid w:val="00D64DD8"/>
    <w:rsid w:val="00D6546B"/>
    <w:rsid w:val="00D670FB"/>
    <w:rsid w:val="00D71374"/>
    <w:rsid w:val="00D7799E"/>
    <w:rsid w:val="00D817BB"/>
    <w:rsid w:val="00D84996"/>
    <w:rsid w:val="00D90602"/>
    <w:rsid w:val="00D938B1"/>
    <w:rsid w:val="00D96FF3"/>
    <w:rsid w:val="00DA601E"/>
    <w:rsid w:val="00DB178B"/>
    <w:rsid w:val="00DB598A"/>
    <w:rsid w:val="00DC17D3"/>
    <w:rsid w:val="00DC192B"/>
    <w:rsid w:val="00DC40F5"/>
    <w:rsid w:val="00DD1EBF"/>
    <w:rsid w:val="00DD4BED"/>
    <w:rsid w:val="00DE0488"/>
    <w:rsid w:val="00DE39F0"/>
    <w:rsid w:val="00DF0AF3"/>
    <w:rsid w:val="00DF5AE0"/>
    <w:rsid w:val="00DF6F78"/>
    <w:rsid w:val="00DF7E9F"/>
    <w:rsid w:val="00E06585"/>
    <w:rsid w:val="00E11317"/>
    <w:rsid w:val="00E16CD6"/>
    <w:rsid w:val="00E201ED"/>
    <w:rsid w:val="00E20DCE"/>
    <w:rsid w:val="00E239C5"/>
    <w:rsid w:val="00E26309"/>
    <w:rsid w:val="00E27D7E"/>
    <w:rsid w:val="00E34B5E"/>
    <w:rsid w:val="00E3588C"/>
    <w:rsid w:val="00E4135C"/>
    <w:rsid w:val="00E42DCD"/>
    <w:rsid w:val="00E42E13"/>
    <w:rsid w:val="00E45F8E"/>
    <w:rsid w:val="00E56D5C"/>
    <w:rsid w:val="00E61AC0"/>
    <w:rsid w:val="00E620A2"/>
    <w:rsid w:val="00E6257C"/>
    <w:rsid w:val="00E63C59"/>
    <w:rsid w:val="00E644F9"/>
    <w:rsid w:val="00E73CA2"/>
    <w:rsid w:val="00E82AF7"/>
    <w:rsid w:val="00EA0560"/>
    <w:rsid w:val="00EB44D6"/>
    <w:rsid w:val="00EB568A"/>
    <w:rsid w:val="00EC10CF"/>
    <w:rsid w:val="00EC448E"/>
    <w:rsid w:val="00ED4057"/>
    <w:rsid w:val="00ED4C72"/>
    <w:rsid w:val="00ED4DE5"/>
    <w:rsid w:val="00ED6680"/>
    <w:rsid w:val="00EE1EC9"/>
    <w:rsid w:val="00EE47B8"/>
    <w:rsid w:val="00EE5211"/>
    <w:rsid w:val="00EF52FF"/>
    <w:rsid w:val="00F00B73"/>
    <w:rsid w:val="00F01820"/>
    <w:rsid w:val="00F03F8E"/>
    <w:rsid w:val="00F07DEF"/>
    <w:rsid w:val="00F14C77"/>
    <w:rsid w:val="00F15599"/>
    <w:rsid w:val="00F24996"/>
    <w:rsid w:val="00F25662"/>
    <w:rsid w:val="00F25F4D"/>
    <w:rsid w:val="00F302B2"/>
    <w:rsid w:val="00F41A64"/>
    <w:rsid w:val="00F44607"/>
    <w:rsid w:val="00F44CCD"/>
    <w:rsid w:val="00F71861"/>
    <w:rsid w:val="00F71FA8"/>
    <w:rsid w:val="00F76554"/>
    <w:rsid w:val="00F9061D"/>
    <w:rsid w:val="00F954EB"/>
    <w:rsid w:val="00FA124A"/>
    <w:rsid w:val="00FB1482"/>
    <w:rsid w:val="00FB23AF"/>
    <w:rsid w:val="00FB331B"/>
    <w:rsid w:val="00FC08DD"/>
    <w:rsid w:val="00FC1D61"/>
    <w:rsid w:val="00FC2316"/>
    <w:rsid w:val="00FC2CFD"/>
    <w:rsid w:val="00FC37E6"/>
    <w:rsid w:val="00FC621D"/>
    <w:rsid w:val="00FE5C69"/>
    <w:rsid w:val="00FE7947"/>
    <w:rsid w:val="00FF39D8"/>
    <w:rsid w:val="00FF7597"/>
    <w:rsid w:val="6EDB41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0EEB9F"/>
  <w15:docId w15:val="{F17DB5A6-98BA-4463-BE52-99E048199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33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aliases w:val="Underrubrik2,H3,Memo Heading 3,h3,no break,Heading 3 Char1 Char,Heading 3 Char Char Char,Heading 3 Char1 Char Char Char,Heading 3 Char Char Char Char Char,Heading 3 Char Char1 Char,Heading 3 Char2 Char,0H,标题 3 Char,3,h31,ECC Heading 3"/>
    <w:basedOn w:val="Heading1"/>
    <w:next w:val="Normal"/>
    <w:link w:val="Heading3Char"/>
    <w:uiPriority w:val="9"/>
    <w:qFormat/>
    <w:rsid w:val="008F208F"/>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ECC Heading 4"/>
    <w:basedOn w:val="Heading3"/>
    <w:next w:val="Normal"/>
    <w:link w:val="Heading4Char"/>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aliases w:val="eq"/>
    <w:basedOn w:val="Normal"/>
    <w:link w:val="EquationeqChar"/>
    <w:qFormat/>
    <w:rsid w:val="008F208F"/>
    <w:pPr>
      <w:tabs>
        <w:tab w:val="clear" w:pos="1871"/>
        <w:tab w:val="clear" w:pos="2268"/>
        <w:tab w:val="center" w:pos="4820"/>
        <w:tab w:val="right" w:pos="9639"/>
      </w:tabs>
    </w:pPr>
  </w:style>
  <w:style w:type="paragraph" w:customStyle="1" w:styleId="Equationlegend">
    <w:name w:val="Equation_legend"/>
    <w:basedOn w:val="NormalIndent"/>
    <w:link w:val="EquationlegendChar"/>
    <w:qForma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aliases w:val="ho,encabezado,header odd,header odd1,header odd2,header,header odd3,header odd4,header odd5,header odd6,header1,header2,header3,header odd11,header odd21,header odd7,header4,header odd8,header odd9,header5,header odd12,header11,header21"/>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0"/>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qForma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uiPriority w:val="39"/>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link w:val="TableTextS5Char"/>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ho Char,encabezado Char,header odd Char,header odd1 Char,header odd2 Char,header Char,header odd3 Char,header odd4 Char,header odd5 Char,header odd6 Char,header1 Char,header2 Char,header3 Char,header odd11 Char,header odd21 Char,header4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titleBR">
    <w:name w:val="Table_title_BR"/>
    <w:basedOn w:val="Normal"/>
    <w:next w:val="Normal"/>
    <w:rsid w:val="003D222C"/>
    <w:pPr>
      <w:keepNext/>
      <w:keepLines/>
      <w:tabs>
        <w:tab w:val="clear" w:pos="1134"/>
        <w:tab w:val="clear" w:pos="1871"/>
        <w:tab w:val="clear" w:pos="2268"/>
      </w:tabs>
      <w:overflowPunct/>
      <w:autoSpaceDE/>
      <w:autoSpaceDN/>
      <w:adjustRightInd/>
      <w:spacing w:before="0" w:after="120"/>
      <w:jc w:val="center"/>
      <w:textAlignment w:val="auto"/>
    </w:pPr>
    <w:rPr>
      <w:b/>
    </w:rPr>
  </w:style>
  <w:style w:type="paragraph" w:styleId="BodyTextIndent">
    <w:name w:val="Body Text Indent"/>
    <w:basedOn w:val="Normal"/>
    <w:link w:val="BodyTextIndentChar"/>
    <w:rsid w:val="003D222C"/>
    <w:pPr>
      <w:tabs>
        <w:tab w:val="clear" w:pos="1134"/>
        <w:tab w:val="clear" w:pos="1871"/>
        <w:tab w:val="clear" w:pos="2268"/>
      </w:tabs>
      <w:overflowPunct/>
      <w:autoSpaceDE/>
      <w:autoSpaceDN/>
      <w:adjustRightInd/>
      <w:spacing w:before="0" w:after="120"/>
      <w:ind w:left="360"/>
      <w:textAlignment w:val="auto"/>
    </w:pPr>
  </w:style>
  <w:style w:type="character" w:customStyle="1" w:styleId="BodyTextIndentChar">
    <w:name w:val="Body Text Indent Char"/>
    <w:basedOn w:val="DefaultParagraphFont"/>
    <w:link w:val="BodyTextIndent"/>
    <w:rsid w:val="003D222C"/>
    <w:rPr>
      <w:rFonts w:ascii="Times New Roman" w:hAnsi="Times New Roman"/>
      <w:sz w:val="24"/>
      <w:lang w:val="en-GB" w:eastAsia="en-US"/>
    </w:rPr>
  </w:style>
  <w:style w:type="character" w:styleId="Hyperlink">
    <w:name w:val="Hyperlink"/>
    <w:aliases w:val="CEO_Hyperlink,超级链接"/>
    <w:basedOn w:val="DefaultParagraphFont"/>
    <w:unhideWhenUsed/>
    <w:qFormat/>
    <w:rsid w:val="003D222C"/>
    <w:rPr>
      <w:color w:val="0000FF" w:themeColor="hyperlink"/>
      <w:u w:val="single"/>
    </w:rPr>
  </w:style>
  <w:style w:type="character" w:styleId="UnresolvedMention">
    <w:name w:val="Unresolved Mention"/>
    <w:basedOn w:val="DefaultParagraphFont"/>
    <w:uiPriority w:val="99"/>
    <w:semiHidden/>
    <w:unhideWhenUsed/>
    <w:rsid w:val="003D222C"/>
    <w:rPr>
      <w:color w:val="605E5C"/>
      <w:shd w:val="clear" w:color="auto" w:fill="E1DFDD"/>
    </w:rPr>
  </w:style>
  <w:style w:type="character" w:customStyle="1" w:styleId="TabletextChar">
    <w:name w:val="Table_text Char"/>
    <w:link w:val="Tabletext"/>
    <w:uiPriority w:val="99"/>
    <w:qFormat/>
    <w:locked/>
    <w:rsid w:val="00C80491"/>
    <w:rPr>
      <w:rFonts w:ascii="Times New Roman" w:hAnsi="Times New Roman"/>
      <w:lang w:val="en-GB" w:eastAsia="en-US"/>
    </w:rPr>
  </w:style>
  <w:style w:type="character" w:customStyle="1" w:styleId="TableheadChar">
    <w:name w:val="Table_head Char"/>
    <w:link w:val="Tablehead"/>
    <w:qFormat/>
    <w:locked/>
    <w:rsid w:val="00C80491"/>
    <w:rPr>
      <w:rFonts w:ascii="Times New Roman Bold" w:hAnsi="Times New Roman Bold" w:cs="Times New Roman Bold"/>
      <w:b/>
      <w:lang w:val="en-GB" w:eastAsia="en-US"/>
    </w:rPr>
  </w:style>
  <w:style w:type="character" w:customStyle="1" w:styleId="TabletitleChar">
    <w:name w:val="Table_title Char"/>
    <w:basedOn w:val="DefaultParagraphFont"/>
    <w:link w:val="Tabletitle"/>
    <w:locked/>
    <w:rsid w:val="00C80491"/>
    <w:rPr>
      <w:rFonts w:ascii="Times New Roman Bold" w:hAnsi="Times New Roman Bold"/>
      <w:b/>
      <w:lang w:val="en-GB" w:eastAsia="en-US"/>
    </w:rPr>
  </w:style>
  <w:style w:type="character" w:customStyle="1" w:styleId="TableNo0">
    <w:name w:val="Table_No Знак"/>
    <w:basedOn w:val="DefaultParagraphFont"/>
    <w:link w:val="TableNo"/>
    <w:qFormat/>
    <w:locked/>
    <w:rsid w:val="00C80491"/>
    <w:rPr>
      <w:rFonts w:ascii="Times New Roman" w:hAnsi="Times New Roman"/>
      <w:caps/>
      <w:lang w:val="en-GB" w:eastAsia="en-US"/>
    </w:rPr>
  </w:style>
  <w:style w:type="character" w:customStyle="1" w:styleId="Heading1Char">
    <w:name w:val="Heading 1 Char"/>
    <w:basedOn w:val="DefaultParagraphFont"/>
    <w:link w:val="Heading1"/>
    <w:rsid w:val="0033187A"/>
    <w:rPr>
      <w:rFonts w:ascii="Times New Roman" w:hAnsi="Times New Roman"/>
      <w:b/>
      <w:sz w:val="28"/>
      <w:lang w:val="en-GB" w:eastAsia="en-US"/>
    </w:rPr>
  </w:style>
  <w:style w:type="character" w:customStyle="1" w:styleId="Heading3Char">
    <w:name w:val="Heading 3 Char"/>
    <w:aliases w:val="Underrubrik2 Char,H3 Char,Memo Heading 3 Char,h3 Char,no break Char,Heading 3 Char1 Char Char,Heading 3 Char Char Char Char,Heading 3 Char1 Char Char Char Char,Heading 3 Char Char Char Char Char Char,Heading 3 Char Char1 Char Char,0H Char"/>
    <w:basedOn w:val="DefaultParagraphFont"/>
    <w:link w:val="Heading3"/>
    <w:uiPriority w:val="9"/>
    <w:rsid w:val="0033187A"/>
    <w:rPr>
      <w:rFonts w:ascii="Times New Roman" w:hAnsi="Times New Roman"/>
      <w:b/>
      <w:sz w:val="24"/>
      <w:lang w:val="en-GB" w:eastAsia="en-US"/>
    </w:rPr>
  </w:style>
  <w:style w:type="table" w:styleId="TableGrid">
    <w:name w:val="Table Grid"/>
    <w:basedOn w:val="TableNormal"/>
    <w:rsid w:val="003318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2B10"/>
    <w:pPr>
      <w:ind w:left="720"/>
      <w:contextualSpacing/>
    </w:pPr>
  </w:style>
  <w:style w:type="character" w:customStyle="1" w:styleId="HeadingbChar">
    <w:name w:val="Heading_b Char"/>
    <w:link w:val="Headingb"/>
    <w:locked/>
    <w:rsid w:val="00597D73"/>
    <w:rPr>
      <w:rFonts w:ascii="Times New Roman Bold" w:hAnsi="Times New Roman Bold" w:cs="Times New Roman Bold"/>
      <w:b/>
      <w:sz w:val="24"/>
      <w:lang w:val="fr-CH" w:eastAsia="en-US"/>
    </w:rPr>
  </w:style>
  <w:style w:type="paragraph" w:styleId="TOCHeading">
    <w:name w:val="TOC Heading"/>
    <w:basedOn w:val="Heading1"/>
    <w:next w:val="Normal"/>
    <w:uiPriority w:val="39"/>
    <w:unhideWhenUsed/>
    <w:qFormat/>
    <w:rsid w:val="008547B0"/>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character" w:customStyle="1" w:styleId="Tabletitle0">
    <w:name w:val="Table_title Знак"/>
    <w:uiPriority w:val="99"/>
    <w:locked/>
    <w:rsid w:val="0021113D"/>
    <w:rPr>
      <w:rFonts w:eastAsiaTheme="minorHAnsi"/>
      <w:b/>
      <w:sz w:val="24"/>
      <w:lang w:val="fr-FR" w:eastAsia="en-US"/>
    </w:rPr>
  </w:style>
  <w:style w:type="paragraph" w:customStyle="1" w:styleId="Tablefin">
    <w:name w:val="Table_fin"/>
    <w:basedOn w:val="Normal"/>
    <w:next w:val="Normal"/>
    <w:rsid w:val="0021113D"/>
    <w:pPr>
      <w:tabs>
        <w:tab w:val="clear" w:pos="1134"/>
        <w:tab w:val="clear" w:pos="1871"/>
        <w:tab w:val="clear" w:pos="2268"/>
        <w:tab w:val="left" w:pos="794"/>
        <w:tab w:val="left" w:pos="1191"/>
        <w:tab w:val="left" w:pos="1588"/>
        <w:tab w:val="left" w:pos="1985"/>
      </w:tabs>
      <w:spacing w:before="0"/>
      <w:jc w:val="both"/>
    </w:pPr>
    <w:rPr>
      <w:sz w:val="20"/>
    </w:rPr>
  </w:style>
  <w:style w:type="character" w:customStyle="1" w:styleId="Heading2Char">
    <w:name w:val="Heading 2 Char"/>
    <w:basedOn w:val="DefaultParagraphFont"/>
    <w:link w:val="Heading2"/>
    <w:rsid w:val="00F41A64"/>
    <w:rPr>
      <w:rFonts w:ascii="Times New Roman" w:hAnsi="Times New Roman"/>
      <w:b/>
      <w:sz w:val="24"/>
      <w:lang w:val="en-GB" w:eastAsia="en-US"/>
    </w:rPr>
  </w:style>
  <w:style w:type="paragraph" w:styleId="Revision">
    <w:name w:val="Revision"/>
    <w:hidden/>
    <w:uiPriority w:val="99"/>
    <w:semiHidden/>
    <w:rsid w:val="00F302B2"/>
    <w:rPr>
      <w:rFonts w:ascii="Times New Roman" w:hAnsi="Times New Roman"/>
      <w:sz w:val="24"/>
      <w:lang w:val="en-GB" w:eastAsia="en-US"/>
    </w:rPr>
  </w:style>
  <w:style w:type="character" w:customStyle="1" w:styleId="EquationeqChar">
    <w:name w:val="Equation.eq Char"/>
    <w:basedOn w:val="DefaultParagraphFont"/>
    <w:link w:val="Equation"/>
    <w:locked/>
    <w:rsid w:val="006156CB"/>
    <w:rPr>
      <w:rFonts w:ascii="Times New Roman" w:hAnsi="Times New Roman"/>
      <w:sz w:val="24"/>
      <w:lang w:val="en-GB" w:eastAsia="en-US"/>
    </w:rPr>
  </w:style>
  <w:style w:type="character" w:customStyle="1" w:styleId="EquationlegendChar">
    <w:name w:val="Equation_legend Char"/>
    <w:link w:val="Equationlegend"/>
    <w:qFormat/>
    <w:locked/>
    <w:rsid w:val="006156CB"/>
    <w:rPr>
      <w:rFonts w:ascii="Times New Roman" w:hAnsi="Times New Roman"/>
      <w:sz w:val="24"/>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4A0F4D"/>
    <w:rPr>
      <w:rFonts w:ascii="Times New Roman" w:hAnsi="Times New Roman"/>
      <w:b/>
      <w:sz w:val="24"/>
      <w:lang w:val="en-GB" w:eastAsia="en-US"/>
    </w:rPr>
  </w:style>
  <w:style w:type="character" w:customStyle="1" w:styleId="NoteChar">
    <w:name w:val="Note Char"/>
    <w:basedOn w:val="DefaultParagraphFont"/>
    <w:link w:val="Note"/>
    <w:locked/>
    <w:rsid w:val="008F3B43"/>
    <w:rPr>
      <w:rFonts w:ascii="Times New Roman" w:hAnsi="Times New Roman"/>
      <w:sz w:val="24"/>
      <w:lang w:val="en-GB" w:eastAsia="en-US"/>
    </w:rPr>
  </w:style>
  <w:style w:type="character" w:customStyle="1" w:styleId="TableTextS5Char">
    <w:name w:val="Table_TextS5 Char"/>
    <w:link w:val="TableTextS5"/>
    <w:locked/>
    <w:rsid w:val="008F3B43"/>
    <w:rPr>
      <w:rFonts w:ascii="Times New Roman" w:hAnsi="Times New Roman"/>
      <w:lang w:val="en-GB" w:eastAsia="en-US"/>
    </w:rPr>
  </w:style>
  <w:style w:type="character" w:customStyle="1" w:styleId="ArtrefBold">
    <w:name w:val="Art_ref + Bold"/>
    <w:basedOn w:val="Artref"/>
    <w:rsid w:val="008F3B43"/>
    <w:rPr>
      <w:b/>
      <w:bCs/>
      <w:color w:val="auto"/>
    </w:rPr>
  </w:style>
  <w:style w:type="character" w:styleId="FollowedHyperlink">
    <w:name w:val="FollowedHyperlink"/>
    <w:basedOn w:val="DefaultParagraphFont"/>
    <w:semiHidden/>
    <w:unhideWhenUsed/>
    <w:rsid w:val="00DE0488"/>
    <w:rPr>
      <w:color w:val="800080" w:themeColor="followedHyperlink"/>
      <w:u w:val="single"/>
    </w:rPr>
  </w:style>
  <w:style w:type="character" w:styleId="CommentReference">
    <w:name w:val="annotation reference"/>
    <w:basedOn w:val="DefaultParagraphFont"/>
    <w:semiHidden/>
    <w:unhideWhenUsed/>
    <w:rsid w:val="00DE0488"/>
    <w:rPr>
      <w:sz w:val="16"/>
      <w:szCs w:val="16"/>
    </w:rPr>
  </w:style>
  <w:style w:type="paragraph" w:styleId="CommentText">
    <w:name w:val="annotation text"/>
    <w:basedOn w:val="Normal"/>
    <w:link w:val="CommentTextChar"/>
    <w:unhideWhenUsed/>
    <w:rsid w:val="00DE0488"/>
    <w:rPr>
      <w:sz w:val="20"/>
    </w:rPr>
  </w:style>
  <w:style w:type="character" w:customStyle="1" w:styleId="CommentTextChar">
    <w:name w:val="Comment Text Char"/>
    <w:basedOn w:val="DefaultParagraphFont"/>
    <w:link w:val="CommentText"/>
    <w:rsid w:val="00DE0488"/>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E0488"/>
    <w:rPr>
      <w:b/>
      <w:bCs/>
    </w:rPr>
  </w:style>
  <w:style w:type="character" w:customStyle="1" w:styleId="CommentSubjectChar">
    <w:name w:val="Comment Subject Char"/>
    <w:basedOn w:val="CommentTextChar"/>
    <w:link w:val="CommentSubject"/>
    <w:semiHidden/>
    <w:rsid w:val="00DE0488"/>
    <w:rPr>
      <w:rFonts w:ascii="Times New Roman" w:hAnsi="Times New Roman"/>
      <w:b/>
      <w:bCs/>
      <w:lang w:val="en-GB" w:eastAsia="en-US"/>
    </w:rPr>
  </w:style>
  <w:style w:type="table" w:customStyle="1" w:styleId="TableGrid0">
    <w:name w:val="TableGrid"/>
    <w:rsid w:val="00BB6901"/>
    <w:rPr>
      <w:rFonts w:asciiTheme="minorHAnsi" w:eastAsiaTheme="minorEastAsia" w:hAnsiTheme="minorHAnsi" w:cstheme="minorBidi"/>
      <w:kern w:val="2"/>
      <w:sz w:val="22"/>
      <w:szCs w:val="22"/>
      <w:lang w:eastAsia="en-US"/>
      <w14:ligatures w14:val="standardContextual"/>
    </w:rPr>
    <w:tblPr>
      <w:tblCellMar>
        <w:top w:w="0" w:type="dxa"/>
        <w:left w:w="0" w:type="dxa"/>
        <w:bottom w:w="0" w:type="dxa"/>
        <w:right w:w="0" w:type="dxa"/>
      </w:tblCellMar>
    </w:tblPr>
  </w:style>
  <w:style w:type="character" w:customStyle="1" w:styleId="footnotedescriptionChar">
    <w:name w:val="footnote description Char"/>
    <w:link w:val="footnotedescription"/>
    <w:locked/>
    <w:rsid w:val="006154A6"/>
    <w:rPr>
      <w:rFonts w:ascii="Times New Roman" w:hAnsi="Times New Roman"/>
      <w:color w:val="000000"/>
    </w:rPr>
  </w:style>
  <w:style w:type="paragraph" w:customStyle="1" w:styleId="footnotedescription">
    <w:name w:val="footnote description"/>
    <w:next w:val="Normal"/>
    <w:link w:val="footnotedescriptionChar"/>
    <w:rsid w:val="006154A6"/>
    <w:pPr>
      <w:spacing w:after="109" w:line="256" w:lineRule="auto"/>
      <w:ind w:left="774"/>
    </w:pPr>
    <w:rPr>
      <w:rFonts w:ascii="Times New Roman" w:hAnsi="Times New Roman"/>
      <w:color w:val="000000"/>
    </w:rPr>
  </w:style>
  <w:style w:type="character" w:customStyle="1" w:styleId="footnotemark">
    <w:name w:val="footnote mark"/>
    <w:rsid w:val="006154A6"/>
    <w:rPr>
      <w:rFonts w:ascii="Times New Roman" w:eastAsia="Times New Roman" w:hAnsi="Times New Roman" w:cs="Times New Roman" w:hint="default"/>
      <w:color w:val="000000"/>
      <w:sz w:val="28"/>
      <w:vertAlign w:val="superscript"/>
    </w:rPr>
  </w:style>
  <w:style w:type="character" w:customStyle="1" w:styleId="WMOAgendaItem">
    <w:name w:val="WMO_AgendaItem"/>
    <w:basedOn w:val="DefaultParagraphFont"/>
    <w:qFormat/>
    <w:rsid w:val="000947F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925162">
      <w:bodyDiv w:val="1"/>
      <w:marLeft w:val="0"/>
      <w:marRight w:val="0"/>
      <w:marTop w:val="0"/>
      <w:marBottom w:val="0"/>
      <w:divBdr>
        <w:top w:val="none" w:sz="0" w:space="0" w:color="auto"/>
        <w:left w:val="none" w:sz="0" w:space="0" w:color="auto"/>
        <w:bottom w:val="none" w:sz="0" w:space="0" w:color="auto"/>
        <w:right w:val="none" w:sz="0" w:space="0" w:color="auto"/>
      </w:divBdr>
    </w:div>
    <w:div w:id="277031393">
      <w:bodyDiv w:val="1"/>
      <w:marLeft w:val="0"/>
      <w:marRight w:val="0"/>
      <w:marTop w:val="0"/>
      <w:marBottom w:val="0"/>
      <w:divBdr>
        <w:top w:val="none" w:sz="0" w:space="0" w:color="auto"/>
        <w:left w:val="none" w:sz="0" w:space="0" w:color="auto"/>
        <w:bottom w:val="none" w:sz="0" w:space="0" w:color="auto"/>
        <w:right w:val="none" w:sz="0" w:space="0" w:color="auto"/>
      </w:divBdr>
    </w:div>
    <w:div w:id="323436382">
      <w:bodyDiv w:val="1"/>
      <w:marLeft w:val="0"/>
      <w:marRight w:val="0"/>
      <w:marTop w:val="0"/>
      <w:marBottom w:val="0"/>
      <w:divBdr>
        <w:top w:val="none" w:sz="0" w:space="0" w:color="auto"/>
        <w:left w:val="none" w:sz="0" w:space="0" w:color="auto"/>
        <w:bottom w:val="none" w:sz="0" w:space="0" w:color="auto"/>
        <w:right w:val="none" w:sz="0" w:space="0" w:color="auto"/>
      </w:divBdr>
    </w:div>
    <w:div w:id="451675710">
      <w:bodyDiv w:val="1"/>
      <w:marLeft w:val="0"/>
      <w:marRight w:val="0"/>
      <w:marTop w:val="0"/>
      <w:marBottom w:val="0"/>
      <w:divBdr>
        <w:top w:val="none" w:sz="0" w:space="0" w:color="auto"/>
        <w:left w:val="none" w:sz="0" w:space="0" w:color="auto"/>
        <w:bottom w:val="none" w:sz="0" w:space="0" w:color="auto"/>
        <w:right w:val="none" w:sz="0" w:space="0" w:color="auto"/>
      </w:divBdr>
    </w:div>
    <w:div w:id="501509958">
      <w:bodyDiv w:val="1"/>
      <w:marLeft w:val="0"/>
      <w:marRight w:val="0"/>
      <w:marTop w:val="0"/>
      <w:marBottom w:val="0"/>
      <w:divBdr>
        <w:top w:val="none" w:sz="0" w:space="0" w:color="auto"/>
        <w:left w:val="none" w:sz="0" w:space="0" w:color="auto"/>
        <w:bottom w:val="none" w:sz="0" w:space="0" w:color="auto"/>
        <w:right w:val="none" w:sz="0" w:space="0" w:color="auto"/>
      </w:divBdr>
    </w:div>
    <w:div w:id="683095549">
      <w:bodyDiv w:val="1"/>
      <w:marLeft w:val="0"/>
      <w:marRight w:val="0"/>
      <w:marTop w:val="0"/>
      <w:marBottom w:val="0"/>
      <w:divBdr>
        <w:top w:val="none" w:sz="0" w:space="0" w:color="auto"/>
        <w:left w:val="none" w:sz="0" w:space="0" w:color="auto"/>
        <w:bottom w:val="none" w:sz="0" w:space="0" w:color="auto"/>
        <w:right w:val="none" w:sz="0" w:space="0" w:color="auto"/>
      </w:divBdr>
    </w:div>
    <w:div w:id="1087382267">
      <w:bodyDiv w:val="1"/>
      <w:marLeft w:val="0"/>
      <w:marRight w:val="0"/>
      <w:marTop w:val="0"/>
      <w:marBottom w:val="0"/>
      <w:divBdr>
        <w:top w:val="none" w:sz="0" w:space="0" w:color="auto"/>
        <w:left w:val="none" w:sz="0" w:space="0" w:color="auto"/>
        <w:bottom w:val="none" w:sz="0" w:space="0" w:color="auto"/>
        <w:right w:val="none" w:sz="0" w:space="0" w:color="auto"/>
      </w:divBdr>
    </w:div>
    <w:div w:id="1394549399">
      <w:bodyDiv w:val="1"/>
      <w:marLeft w:val="0"/>
      <w:marRight w:val="0"/>
      <w:marTop w:val="0"/>
      <w:marBottom w:val="0"/>
      <w:divBdr>
        <w:top w:val="none" w:sz="0" w:space="0" w:color="auto"/>
        <w:left w:val="none" w:sz="0" w:space="0" w:color="auto"/>
        <w:bottom w:val="none" w:sz="0" w:space="0" w:color="auto"/>
        <w:right w:val="none" w:sz="0" w:space="0" w:color="auto"/>
      </w:divBdr>
    </w:div>
    <w:div w:id="1478257122">
      <w:bodyDiv w:val="1"/>
      <w:marLeft w:val="0"/>
      <w:marRight w:val="0"/>
      <w:marTop w:val="0"/>
      <w:marBottom w:val="0"/>
      <w:divBdr>
        <w:top w:val="none" w:sz="0" w:space="0" w:color="auto"/>
        <w:left w:val="none" w:sz="0" w:space="0" w:color="auto"/>
        <w:bottom w:val="none" w:sz="0" w:space="0" w:color="auto"/>
        <w:right w:val="none" w:sz="0" w:space="0" w:color="auto"/>
      </w:divBdr>
    </w:div>
    <w:div w:id="1547138508">
      <w:bodyDiv w:val="1"/>
      <w:marLeft w:val="0"/>
      <w:marRight w:val="0"/>
      <w:marTop w:val="0"/>
      <w:marBottom w:val="0"/>
      <w:divBdr>
        <w:top w:val="none" w:sz="0" w:space="0" w:color="auto"/>
        <w:left w:val="none" w:sz="0" w:space="0" w:color="auto"/>
        <w:bottom w:val="none" w:sz="0" w:space="0" w:color="auto"/>
        <w:right w:val="none" w:sz="0" w:space="0" w:color="auto"/>
      </w:divBdr>
    </w:div>
    <w:div w:id="1648172216">
      <w:bodyDiv w:val="1"/>
      <w:marLeft w:val="0"/>
      <w:marRight w:val="0"/>
      <w:marTop w:val="0"/>
      <w:marBottom w:val="0"/>
      <w:divBdr>
        <w:top w:val="none" w:sz="0" w:space="0" w:color="auto"/>
        <w:left w:val="none" w:sz="0" w:space="0" w:color="auto"/>
        <w:bottom w:val="none" w:sz="0" w:space="0" w:color="auto"/>
        <w:right w:val="none" w:sz="0" w:space="0" w:color="auto"/>
      </w:divBdr>
    </w:div>
    <w:div w:id="167831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Stefanidis@asrcfederal.com" TargetMode="External"/><Relationship Id="rId18" Type="http://schemas.openxmlformats.org/officeDocument/2006/relationships/hyperlink" Target="https://www.itu.int/rec/R-REC-RS.1815/en" TargetMode="External"/><Relationship Id="rId26" Type="http://schemas.openxmlformats.org/officeDocument/2006/relationships/hyperlink" Target="https://www.itu.int/pub/R-REP-RS.2431" TargetMode="External"/><Relationship Id="rId3" Type="http://schemas.openxmlformats.org/officeDocument/2006/relationships/customXml" Target="../customXml/item3.xml"/><Relationship Id="rId21" Type="http://schemas.openxmlformats.org/officeDocument/2006/relationships/hyperlink" Target="https://www.itu.int/rec/R-REC-RS.2105/en"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Giovanni.DeAmici@nasa.gov" TargetMode="External"/><Relationship Id="rId17" Type="http://schemas.openxmlformats.org/officeDocument/2006/relationships/hyperlink" Target="https://www.itu.int/rec/R-REC-RS.1813/en" TargetMode="External"/><Relationship Id="rId25" Type="http://schemas.openxmlformats.org/officeDocument/2006/relationships/hyperlink" Target="https://www.itu.int/rec/R-REC-RS.2105/en"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itu.int/md/R23-WP5B-C-0020/en" TargetMode="External"/><Relationship Id="rId20" Type="http://schemas.openxmlformats.org/officeDocument/2006/relationships/hyperlink" Target="https://www.itu.int/rec/R-REC-RS.2017/e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yan.S.McDonough@nasa.gov" TargetMode="External"/><Relationship Id="rId24" Type="http://schemas.openxmlformats.org/officeDocument/2006/relationships/hyperlink" Target="https://www.itu.int/rec/R-REC-RS.1861/en"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tu.int/md/meetingdoc.asp?lang=en&amp;parent=R23-WP5B-C-0111" TargetMode="External"/><Relationship Id="rId23" Type="http://schemas.openxmlformats.org/officeDocument/2006/relationships/hyperlink" Target="https://www.itu.int/rec/R-REC-RS.1813/en" TargetMode="External"/><Relationship Id="rId28" Type="http://schemas.openxmlformats.org/officeDocument/2006/relationships/hyperlink" Target="https://www.itu.int/pub/R-REP-RS.2535" TargetMode="External"/><Relationship Id="rId10" Type="http://schemas.openxmlformats.org/officeDocument/2006/relationships/endnotes" Target="endnotes.xml"/><Relationship Id="rId19" Type="http://schemas.openxmlformats.org/officeDocument/2006/relationships/hyperlink" Target="https://www.itu.int/rec/R-REC-RS.1861/en"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itu.int/pub/R-REP-RS.2431" TargetMode="External"/><Relationship Id="rId27" Type="http://schemas.openxmlformats.org/officeDocument/2006/relationships/hyperlink" Target="https://www.itu.int/rec/R-REC-RS.2017/en" TargetMode="External"/><Relationship Id="rId30" Type="http://schemas.openxmlformats.org/officeDocument/2006/relationships/footer" Target="footer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977B7ADCBD8FA45913D15B65B244BD5" ma:contentTypeVersion="4" ma:contentTypeDescription="Create a new document." ma:contentTypeScope="" ma:versionID="7fd8145b65bf5599e49a0f683ba470ef">
  <xsd:schema xmlns:xsd="http://www.w3.org/2001/XMLSchema" xmlns:xs="http://www.w3.org/2001/XMLSchema" xmlns:p="http://schemas.microsoft.com/office/2006/metadata/properties" xmlns:ns2="a2e724be-05b9-4f20-b248-a441b308f8d8" targetNamespace="http://schemas.microsoft.com/office/2006/metadata/properties" ma:root="true" ma:fieldsID="169818b6e60d7ff0111fbdcdffff08b4" ns2:_="">
    <xsd:import namespace="a2e724be-05b9-4f20-b248-a441b308f8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724be-05b9-4f20-b248-a441b308f8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67A216-3872-4C57-9CC1-6A83A85971E6}">
  <ds:schemaRefs>
    <ds:schemaRef ds:uri="http://schemas.openxmlformats.org/officeDocument/2006/bibliography"/>
  </ds:schemaRefs>
</ds:datastoreItem>
</file>

<file path=customXml/itemProps2.xml><?xml version="1.0" encoding="utf-8"?>
<ds:datastoreItem xmlns:ds="http://schemas.openxmlformats.org/officeDocument/2006/customXml" ds:itemID="{CCE56A3A-67EC-4C8F-B3C6-BD2B655C60BC}">
  <ds:schemaRefs>
    <ds:schemaRef ds:uri="http://schemas.microsoft.com/sharepoint/v3/contenttype/forms"/>
  </ds:schemaRefs>
</ds:datastoreItem>
</file>

<file path=customXml/itemProps3.xml><?xml version="1.0" encoding="utf-8"?>
<ds:datastoreItem xmlns:ds="http://schemas.openxmlformats.org/officeDocument/2006/customXml" ds:itemID="{8B703762-31EE-4220-9D3D-07CD21AA9A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A46878-89DE-458F-9527-C57C3381C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e724be-05b9-4f20-b248-a441b308f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 id="{7005d458-45be-48ae-8140-d43da96dd17b}" enabled="0" method="" siteId="{7005d458-45be-48ae-8140-d43da96dd17b}" removed="1"/>
</clbl:labelList>
</file>

<file path=docProps/app.xml><?xml version="1.0" encoding="utf-8"?>
<Properties xmlns="http://schemas.openxmlformats.org/officeDocument/2006/extended-properties" xmlns:vt="http://schemas.openxmlformats.org/officeDocument/2006/docPropsVTypes">
  <Template>PE_BR.dotm</Template>
  <TotalTime>2</TotalTime>
  <Pages>14</Pages>
  <Words>3735</Words>
  <Characters>21291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7C/27-013R0</vt:lpstr>
    </vt:vector>
  </TitlesOfParts>
  <Company>ITU</Company>
  <LinksUpToDate>false</LinksUpToDate>
  <CharactersWithSpaces>24977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7C/27-013R0</dc:title>
  <dc:subject/>
  <dc:creator>ITU</dc:creator>
  <cp:keywords/>
  <cp:lastModifiedBy>Eric Lee</cp:lastModifiedBy>
  <cp:revision>2</cp:revision>
  <cp:lastPrinted>2008-02-21T17:04:00Z</cp:lastPrinted>
  <dcterms:created xsi:type="dcterms:W3CDTF">2024-09-13T18:19:00Z</dcterms:created>
  <dcterms:modified xsi:type="dcterms:W3CDTF">2024-09-13T18:19:00Z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0x010100D977B7ADCBD8FA45913D15B65B244BD5</vt:lpwstr>
  </property>
</Properties>
</file>